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6"/>
        <w:gridCol w:w="4226"/>
      </w:tblGrid>
      <w:tr w:rsidR="006C5B5F" w:rsidRPr="00CD6EC5" w14:paraId="4EEF1C86" w14:textId="77777777" w:rsidTr="005E5AF9">
        <w:trPr>
          <w:trHeight w:val="1693"/>
        </w:trPr>
        <w:tc>
          <w:tcPr>
            <w:tcW w:w="4928" w:type="dxa"/>
          </w:tcPr>
          <w:p w14:paraId="4EEF1C7E" w14:textId="77777777" w:rsidR="006C5B5F" w:rsidRPr="00CD6EC5" w:rsidRDefault="00271C29" w:rsidP="00D97466">
            <w:pPr>
              <w:ind w:left="142" w:firstLine="284"/>
              <w:rPr>
                <w:rFonts w:ascii="Times New Roman" w:hAnsi="Times New Roman" w:cs="Times New Roman"/>
                <w:sz w:val="24"/>
                <w:szCs w:val="24"/>
              </w:rPr>
            </w:pPr>
            <w:r>
              <w:rPr>
                <w:noProof/>
                <w:lang w:eastAsia="et-EE"/>
              </w:rPr>
              <w:drawing>
                <wp:anchor distT="0" distB="0" distL="114300" distR="114300" simplePos="0" relativeHeight="251658240" behindDoc="0" locked="0" layoutInCell="1" allowOverlap="1" wp14:anchorId="4EEF1CA1" wp14:editId="4EEF1CA2">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83" w:type="dxa"/>
          </w:tcPr>
          <w:p w14:paraId="4EEF1C85" w14:textId="7853F29A" w:rsidR="006C5B5F" w:rsidRPr="00CD6EC5" w:rsidRDefault="00D06467" w:rsidP="00D97466">
            <w:pPr>
              <w:ind w:left="-69"/>
              <w:jc w:val="right"/>
              <w:rPr>
                <w:rFonts w:ascii="Times New Roman" w:hAnsi="Times New Roman" w:cs="Times New Roman"/>
                <w:sz w:val="24"/>
                <w:szCs w:val="24"/>
              </w:rPr>
            </w:pPr>
            <w:r>
              <w:rPr>
                <w:rFonts w:ascii="Times New Roman" w:hAnsi="Times New Roman" w:cs="Times New Roman"/>
                <w:sz w:val="24"/>
                <w:szCs w:val="24"/>
              </w:rPr>
              <w:t>Lisa 20</w:t>
            </w:r>
          </w:p>
        </w:tc>
      </w:tr>
      <w:tr w:rsidR="006C5B5F" w:rsidRPr="00CD6EC5" w14:paraId="4EEF1C8C" w14:textId="77777777" w:rsidTr="005E5AF9">
        <w:trPr>
          <w:trHeight w:val="1848"/>
        </w:trPr>
        <w:tc>
          <w:tcPr>
            <w:tcW w:w="4928" w:type="dxa"/>
          </w:tcPr>
          <w:p w14:paraId="4EEF1C87" w14:textId="77777777" w:rsidR="002B6007" w:rsidRPr="00CD6EC5" w:rsidRDefault="00B74547" w:rsidP="00D97466">
            <w:pPr>
              <w:ind w:left="-105"/>
              <w:rPr>
                <w:rFonts w:ascii="Times New Roman" w:hAnsi="Times New Roman" w:cs="Times New Roman"/>
                <w:sz w:val="24"/>
                <w:szCs w:val="24"/>
              </w:rPr>
            </w:pPr>
            <w:r w:rsidRPr="00CD6EC5">
              <w:rPr>
                <w:rFonts w:ascii="Times New Roman" w:hAnsi="Times New Roman" w:cs="Times New Roman"/>
                <w:sz w:val="24"/>
                <w:szCs w:val="24"/>
              </w:rPr>
              <w:t>KÄSKKIRI</w:t>
            </w:r>
          </w:p>
        </w:tc>
        <w:tc>
          <w:tcPr>
            <w:tcW w:w="4283" w:type="dxa"/>
          </w:tcPr>
          <w:p w14:paraId="4EEF1C88" w14:textId="77777777" w:rsidR="006C5B5F" w:rsidRPr="00CD6EC5" w:rsidRDefault="006C5B5F" w:rsidP="00D97466">
            <w:pPr>
              <w:ind w:left="-69"/>
              <w:jc w:val="right"/>
              <w:rPr>
                <w:rFonts w:ascii="Times New Roman" w:hAnsi="Times New Roman" w:cs="Times New Roman"/>
                <w:sz w:val="24"/>
                <w:szCs w:val="24"/>
              </w:rPr>
            </w:pPr>
          </w:p>
          <w:p w14:paraId="4EEF1C89" w14:textId="77777777" w:rsidR="002B6007" w:rsidRPr="00CD6EC5" w:rsidRDefault="002B6007" w:rsidP="00D97466">
            <w:pPr>
              <w:ind w:left="-69"/>
              <w:jc w:val="right"/>
              <w:rPr>
                <w:rFonts w:ascii="Times New Roman" w:hAnsi="Times New Roman" w:cs="Times New Roman"/>
                <w:sz w:val="24"/>
                <w:szCs w:val="24"/>
              </w:rPr>
            </w:pPr>
          </w:p>
          <w:p w14:paraId="4EEF1C8A" w14:textId="1CD41A1D" w:rsidR="002B6007" w:rsidRPr="00CD6EC5" w:rsidRDefault="005A6BE7" w:rsidP="00D97466">
            <w:pPr>
              <w:ind w:left="-69"/>
              <w:jc w:val="right"/>
              <w:rPr>
                <w:rFonts w:ascii="Times New Roman" w:hAnsi="Times New Roman" w:cs="Times New Roman"/>
                <w:sz w:val="24"/>
                <w:szCs w:val="24"/>
              </w:rPr>
            </w:pPr>
            <w:r>
              <w:rPr>
                <w:rFonts w:ascii="Times New Roman" w:hAnsi="Times New Roman" w:cs="Times New Roman"/>
                <w:sz w:val="24"/>
                <w:szCs w:val="24"/>
              </w:rPr>
              <w:t>12.12.2023 nr 1-3/143</w:t>
            </w:r>
          </w:p>
          <w:p w14:paraId="4EEF1C8B" w14:textId="1AF34714" w:rsidR="00107219" w:rsidRPr="00107219" w:rsidRDefault="00107219" w:rsidP="005A6BE7">
            <w:pPr>
              <w:ind w:left="0"/>
              <w:jc w:val="right"/>
              <w:rPr>
                <w:rFonts w:ascii="Times New Roman" w:hAnsi="Times New Roman" w:cs="Times New Roman"/>
                <w:i/>
                <w:iCs/>
                <w:sz w:val="24"/>
                <w:szCs w:val="24"/>
              </w:rPr>
            </w:pPr>
            <w:ins w:id="0" w:author="Aivi Kuivonen" w:date="2025-09-05T09:24:00Z">
              <w:r w:rsidRPr="00107219">
                <w:rPr>
                  <w:rFonts w:ascii="Times New Roman" w:hAnsi="Times New Roman" w:cs="Times New Roman"/>
                  <w:i/>
                  <w:iCs/>
                  <w:sz w:val="24"/>
                  <w:szCs w:val="24"/>
                </w:rPr>
                <w:t xml:space="preserve">muudetud </w:t>
              </w:r>
            </w:ins>
            <w:ins w:id="1" w:author="Aivi Kuivonen" w:date="2025-09-05T09:26:00Z">
              <w:r w:rsidRPr="00107219">
                <w:rPr>
                  <w:rFonts w:ascii="Times New Roman" w:hAnsi="Times New Roman" w:cs="Times New Roman"/>
                  <w:i/>
                  <w:iCs/>
                  <w:sz w:val="24"/>
                  <w:szCs w:val="24"/>
                </w:rPr>
                <w:t xml:space="preserve">siseministri…kk nr </w:t>
              </w:r>
            </w:ins>
            <w:ins w:id="2" w:author="Aivi Kuivonen" w:date="2025-09-05T09:24:00Z">
              <w:r w:rsidRPr="00107219">
                <w:rPr>
                  <w:rFonts w:ascii="Times New Roman" w:hAnsi="Times New Roman" w:cs="Times New Roman"/>
                  <w:i/>
                  <w:iCs/>
                  <w:sz w:val="24"/>
                  <w:szCs w:val="24"/>
                </w:rPr>
                <w:t xml:space="preserve">… </w:t>
              </w:r>
            </w:ins>
          </w:p>
        </w:tc>
      </w:tr>
    </w:tbl>
    <w:p w14:paraId="4EEF1C90" w14:textId="77777777" w:rsidR="005442C4" w:rsidRPr="00CD6EC5" w:rsidRDefault="005442C4" w:rsidP="00D97466">
      <w:pPr>
        <w:spacing w:after="0" w:line="240" w:lineRule="auto"/>
        <w:ind w:left="0"/>
        <w:jc w:val="both"/>
        <w:rPr>
          <w:rFonts w:ascii="Times New Roman" w:hAnsi="Times New Roman" w:cs="Times New Roman"/>
          <w:sz w:val="24"/>
          <w:szCs w:val="24"/>
        </w:rPr>
      </w:pPr>
    </w:p>
    <w:p w14:paraId="3FC933DF" w14:textId="77777777" w:rsidR="00D2092E" w:rsidRPr="00D2092E" w:rsidRDefault="00D2092E" w:rsidP="00D97466">
      <w:pPr>
        <w:spacing w:after="0" w:line="240" w:lineRule="auto"/>
        <w:ind w:left="0"/>
        <w:jc w:val="right"/>
        <w:rPr>
          <w:rFonts w:ascii="Times New Roman" w:hAnsi="Times New Roman" w:cs="Times New Roman"/>
          <w:sz w:val="24"/>
          <w:szCs w:val="24"/>
        </w:rPr>
      </w:pPr>
    </w:p>
    <w:p w14:paraId="16C21860" w14:textId="77777777" w:rsidR="005A6BE7" w:rsidRPr="005A6BE7" w:rsidRDefault="005A6BE7" w:rsidP="005A6BE7">
      <w:pPr>
        <w:spacing w:after="0" w:line="240" w:lineRule="auto"/>
        <w:ind w:left="0"/>
        <w:jc w:val="both"/>
        <w:rPr>
          <w:rFonts w:ascii="Times New Roman" w:eastAsia="Times New Roman" w:hAnsi="Times New Roman" w:cs="Times New Roman"/>
          <w:b/>
          <w:bCs/>
          <w:color w:val="000000" w:themeColor="text1"/>
          <w:sz w:val="24"/>
          <w:szCs w:val="24"/>
        </w:rPr>
      </w:pPr>
      <w:bookmarkStart w:id="3" w:name="_Toc178472285"/>
      <w:bookmarkStart w:id="4" w:name="_Toc178407899"/>
      <w:r w:rsidRPr="005A6BE7">
        <w:rPr>
          <w:rFonts w:ascii="Times New Roman" w:eastAsia="Times New Roman" w:hAnsi="Times New Roman" w:cs="Times New Roman"/>
          <w:b/>
          <w:bCs/>
          <w:color w:val="000000" w:themeColor="text1"/>
          <w:sz w:val="24"/>
          <w:szCs w:val="24"/>
        </w:rPr>
        <w:t>Piirihalduse ja viisapoliitika rahastu</w:t>
      </w:r>
    </w:p>
    <w:p w14:paraId="343628F0" w14:textId="77777777" w:rsidR="005A6BE7" w:rsidRPr="005A6BE7" w:rsidRDefault="005A6BE7" w:rsidP="005A6BE7">
      <w:pPr>
        <w:spacing w:after="0" w:line="240" w:lineRule="auto"/>
        <w:ind w:left="0"/>
        <w:jc w:val="both"/>
        <w:rPr>
          <w:rFonts w:ascii="Times New Roman" w:eastAsia="Times New Roman" w:hAnsi="Times New Roman" w:cs="Times New Roman"/>
          <w:b/>
          <w:bCs/>
          <w:color w:val="000000" w:themeColor="text1"/>
          <w:sz w:val="24"/>
          <w:szCs w:val="24"/>
        </w:rPr>
      </w:pPr>
      <w:r w:rsidRPr="005A6BE7">
        <w:rPr>
          <w:rFonts w:ascii="Times New Roman" w:eastAsia="Times New Roman" w:hAnsi="Times New Roman" w:cs="Times New Roman"/>
          <w:b/>
          <w:bCs/>
          <w:color w:val="000000" w:themeColor="text1"/>
          <w:sz w:val="24"/>
          <w:szCs w:val="24"/>
        </w:rPr>
        <w:t>meetme nr 2.3 „Koolituse ja koostöö</w:t>
      </w:r>
    </w:p>
    <w:p w14:paraId="29D067DA" w14:textId="77777777" w:rsidR="005A6BE7" w:rsidRPr="005A6BE7" w:rsidRDefault="005A6BE7" w:rsidP="005A6BE7">
      <w:pPr>
        <w:spacing w:after="0" w:line="240" w:lineRule="auto"/>
        <w:ind w:left="0"/>
        <w:jc w:val="both"/>
        <w:rPr>
          <w:rFonts w:ascii="Times New Roman" w:eastAsia="Times New Roman" w:hAnsi="Times New Roman" w:cs="Times New Roman"/>
          <w:b/>
          <w:bCs/>
          <w:color w:val="000000" w:themeColor="text1"/>
          <w:sz w:val="24"/>
          <w:szCs w:val="24"/>
        </w:rPr>
      </w:pPr>
      <w:r w:rsidRPr="005A6BE7">
        <w:rPr>
          <w:rFonts w:ascii="Times New Roman" w:eastAsia="Times New Roman" w:hAnsi="Times New Roman" w:cs="Times New Roman"/>
          <w:b/>
          <w:bCs/>
          <w:color w:val="000000" w:themeColor="text1"/>
          <w:sz w:val="24"/>
          <w:szCs w:val="24"/>
        </w:rPr>
        <w:t>kaudu ühise viisapoliitika toetamine“</w:t>
      </w:r>
    </w:p>
    <w:p w14:paraId="6C504DA1" w14:textId="40384A06" w:rsidR="00D97466" w:rsidRDefault="005A6BE7" w:rsidP="005A6BE7">
      <w:pPr>
        <w:spacing w:after="0" w:line="240" w:lineRule="auto"/>
        <w:ind w:left="0"/>
        <w:jc w:val="both"/>
        <w:rPr>
          <w:rFonts w:ascii="Times New Roman" w:eastAsia="Times New Roman" w:hAnsi="Times New Roman" w:cs="Times New Roman"/>
          <w:b/>
          <w:bCs/>
          <w:color w:val="000000" w:themeColor="text1"/>
          <w:sz w:val="24"/>
          <w:szCs w:val="24"/>
        </w:rPr>
      </w:pPr>
      <w:r w:rsidRPr="005A6BE7">
        <w:rPr>
          <w:rFonts w:ascii="Times New Roman" w:eastAsia="Times New Roman" w:hAnsi="Times New Roman" w:cs="Times New Roman"/>
          <w:b/>
          <w:bCs/>
          <w:color w:val="000000" w:themeColor="text1"/>
          <w:sz w:val="24"/>
          <w:szCs w:val="24"/>
        </w:rPr>
        <w:t>toetuse andmise tingimused</w:t>
      </w:r>
    </w:p>
    <w:p w14:paraId="48848F79" w14:textId="77777777" w:rsidR="005A6BE7" w:rsidRDefault="005A6BE7" w:rsidP="005A6BE7">
      <w:pPr>
        <w:spacing w:after="0" w:line="240" w:lineRule="auto"/>
        <w:ind w:left="0"/>
        <w:jc w:val="both"/>
        <w:rPr>
          <w:rFonts w:ascii="Times New Roman" w:eastAsia="Times New Roman" w:hAnsi="Times New Roman" w:cs="Times New Roman"/>
          <w:b/>
          <w:bCs/>
          <w:color w:val="000000" w:themeColor="text1"/>
          <w:sz w:val="24"/>
          <w:szCs w:val="24"/>
        </w:rPr>
      </w:pPr>
    </w:p>
    <w:p w14:paraId="210FF905" w14:textId="77777777" w:rsidR="005A6BE7" w:rsidRPr="005A6BE7" w:rsidRDefault="005A6BE7" w:rsidP="005A6BE7">
      <w:pPr>
        <w:spacing w:after="0" w:line="240" w:lineRule="auto"/>
        <w:ind w:left="0"/>
        <w:jc w:val="both"/>
        <w:rPr>
          <w:rFonts w:ascii="Times New Roman" w:eastAsia="Times New Roman" w:hAnsi="Times New Roman" w:cs="Times New Roman"/>
          <w:b/>
          <w:bCs/>
          <w:color w:val="000000" w:themeColor="text1"/>
          <w:sz w:val="24"/>
          <w:szCs w:val="24"/>
        </w:rPr>
      </w:pPr>
    </w:p>
    <w:p w14:paraId="31A8F59C" w14:textId="65C25C00" w:rsidR="00D2092E" w:rsidRDefault="00D2092E" w:rsidP="00D97466">
      <w:pPr>
        <w:spacing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fldChar w:fldCharType="begin"/>
      </w:r>
      <w:r w:rsidRPr="00D2092E">
        <w:rPr>
          <w:rFonts w:ascii="Times New Roman" w:eastAsia="Times New Roman" w:hAnsi="Times New Roman" w:cs="Times New Roman"/>
          <w:color w:val="000000" w:themeColor="text1"/>
          <w:sz w:val="24"/>
          <w:szCs w:val="24"/>
        </w:rPr>
        <w:instrText xml:space="preserve"> TOC \o "1-3" \h \z \u </w:instrText>
      </w:r>
      <w:r w:rsidRPr="00D2092E">
        <w:rPr>
          <w:rFonts w:ascii="Times New Roman" w:eastAsia="Times New Roman" w:hAnsi="Times New Roman" w:cs="Times New Roman"/>
          <w:color w:val="000000" w:themeColor="text1"/>
          <w:sz w:val="24"/>
          <w:szCs w:val="24"/>
        </w:rPr>
        <w:fldChar w:fldCharType="end"/>
      </w:r>
      <w:r w:rsidRPr="00D2092E">
        <w:rPr>
          <w:rFonts w:ascii="Times New Roman" w:eastAsia="Times New Roman" w:hAnsi="Times New Roman" w:cs="Times New Roman"/>
          <w:color w:val="000000" w:themeColor="text1"/>
          <w:sz w:val="24"/>
          <w:szCs w:val="24"/>
        </w:rPr>
        <w:t xml:space="preserve">Käskkiri kehtestatakse perioodi 2021–2027 Euroopa Liidu ühtekuuluvus- ja siseturvalisuspoliitika fondide rakendamise seaduse (edaspidi </w:t>
      </w:r>
      <w:r w:rsidRPr="00D2092E">
        <w:rPr>
          <w:rFonts w:ascii="Times New Roman" w:eastAsia="Times New Roman" w:hAnsi="Times New Roman" w:cs="Times New Roman"/>
          <w:i/>
          <w:iCs/>
          <w:color w:val="000000" w:themeColor="text1"/>
          <w:sz w:val="24"/>
          <w:szCs w:val="24"/>
        </w:rPr>
        <w:t>ÜSS2021_2027</w:t>
      </w:r>
      <w:r w:rsidRPr="00D2092E">
        <w:rPr>
          <w:rFonts w:ascii="Times New Roman" w:eastAsia="Times New Roman" w:hAnsi="Times New Roman" w:cs="Times New Roman"/>
          <w:color w:val="000000" w:themeColor="text1"/>
          <w:sz w:val="24"/>
          <w:szCs w:val="24"/>
        </w:rPr>
        <w:t>)</w:t>
      </w:r>
      <w:r w:rsidRPr="00D2092E">
        <w:rPr>
          <w:rFonts w:ascii="Times New Roman" w:eastAsia="Times New Roman" w:hAnsi="Times New Roman" w:cs="Times New Roman"/>
          <w:color w:val="000000" w:themeColor="text1"/>
          <w:sz w:val="24"/>
          <w:szCs w:val="24"/>
          <w:vertAlign w:val="superscript"/>
        </w:rPr>
        <w:footnoteReference w:id="1"/>
      </w:r>
      <w:r w:rsidRPr="00D2092E">
        <w:rPr>
          <w:rFonts w:ascii="Times New Roman" w:eastAsia="Times New Roman" w:hAnsi="Times New Roman" w:cs="Times New Roman"/>
          <w:color w:val="000000" w:themeColor="text1"/>
          <w:sz w:val="24"/>
          <w:szCs w:val="24"/>
        </w:rPr>
        <w:t xml:space="preserve"> § 10 lõigete 2 ja 4 alusel.</w:t>
      </w:r>
    </w:p>
    <w:p w14:paraId="3F796320" w14:textId="77777777" w:rsidR="00D2092E" w:rsidRDefault="00D2092E" w:rsidP="00D97466">
      <w:pPr>
        <w:spacing w:line="240" w:lineRule="auto"/>
        <w:ind w:left="0"/>
        <w:jc w:val="both"/>
        <w:rPr>
          <w:rFonts w:ascii="Times New Roman" w:eastAsia="Times New Roman" w:hAnsi="Times New Roman" w:cs="Times New Roman"/>
          <w:color w:val="000000" w:themeColor="text1"/>
          <w:sz w:val="24"/>
          <w:szCs w:val="24"/>
        </w:rPr>
      </w:pPr>
    </w:p>
    <w:p w14:paraId="1687C9F7" w14:textId="77777777" w:rsidR="00D2092E" w:rsidRDefault="00D2092E" w:rsidP="00D97466">
      <w:pPr>
        <w:spacing w:line="240" w:lineRule="auto"/>
        <w:ind w:left="0"/>
        <w:jc w:val="both"/>
        <w:rPr>
          <w:rFonts w:ascii="Times New Roman" w:eastAsia="Times New Roman" w:hAnsi="Times New Roman" w:cs="Times New Roman"/>
          <w:color w:val="000000" w:themeColor="text1"/>
          <w:sz w:val="24"/>
          <w:szCs w:val="24"/>
        </w:rPr>
      </w:pPr>
    </w:p>
    <w:p w14:paraId="442210FF" w14:textId="77777777" w:rsidR="00D2092E" w:rsidRDefault="00D2092E" w:rsidP="00D97466">
      <w:pPr>
        <w:spacing w:line="240" w:lineRule="auto"/>
        <w:ind w:left="0"/>
        <w:jc w:val="both"/>
        <w:rPr>
          <w:rFonts w:ascii="Times New Roman" w:eastAsia="Times New Roman" w:hAnsi="Times New Roman" w:cs="Times New Roman"/>
          <w:color w:val="000000" w:themeColor="text1"/>
          <w:sz w:val="24"/>
          <w:szCs w:val="24"/>
        </w:rPr>
      </w:pPr>
    </w:p>
    <w:p w14:paraId="23F10D22" w14:textId="77777777" w:rsidR="00D2092E" w:rsidRDefault="00D2092E" w:rsidP="00D97466">
      <w:pPr>
        <w:spacing w:line="240" w:lineRule="auto"/>
        <w:ind w:left="0"/>
        <w:jc w:val="both"/>
        <w:rPr>
          <w:rFonts w:ascii="Times New Roman" w:eastAsia="Times New Roman" w:hAnsi="Times New Roman" w:cs="Times New Roman"/>
          <w:color w:val="000000" w:themeColor="text1"/>
          <w:sz w:val="24"/>
          <w:szCs w:val="24"/>
        </w:rPr>
      </w:pPr>
    </w:p>
    <w:p w14:paraId="7BBA8FF8" w14:textId="77777777" w:rsidR="00D2092E" w:rsidRDefault="00D2092E" w:rsidP="00D97466">
      <w:pPr>
        <w:spacing w:line="240" w:lineRule="auto"/>
        <w:ind w:left="0"/>
        <w:jc w:val="both"/>
        <w:rPr>
          <w:rFonts w:ascii="Times New Roman" w:hAnsi="Times New Roman" w:cs="Times New Roman"/>
          <w:b/>
          <w:sz w:val="24"/>
          <w:szCs w:val="24"/>
        </w:rPr>
      </w:pPr>
    </w:p>
    <w:p w14:paraId="029E07AA" w14:textId="5B5A48D5" w:rsidR="00D2092E" w:rsidRPr="00D2092E" w:rsidRDefault="00D2092E" w:rsidP="00D97466">
      <w:pPr>
        <w:spacing w:after="0" w:line="240" w:lineRule="auto"/>
        <w:ind w:left="0"/>
        <w:rPr>
          <w:rFonts w:ascii="Times New Roman" w:eastAsia="Times New Roman" w:hAnsi="Times New Roman" w:cs="Times New Roman"/>
          <w:bCs/>
          <w:iCs/>
          <w:color w:val="000000" w:themeColor="text1"/>
          <w:sz w:val="24"/>
          <w:szCs w:val="24"/>
        </w:rPr>
      </w:pPr>
      <w:r w:rsidRPr="00D2092E">
        <w:rPr>
          <w:rFonts w:ascii="Times New Roman" w:hAnsi="Times New Roman" w:cs="Times New Roman"/>
          <w:b/>
          <w:sz w:val="24"/>
          <w:szCs w:val="24"/>
        </w:rPr>
        <w:t xml:space="preserve">Toetuse andmise tingimuste abikõlblikkuse periood </w:t>
      </w:r>
    </w:p>
    <w:p w14:paraId="141490A8" w14:textId="5E2F7998" w:rsidR="00D2092E" w:rsidRDefault="00D2092E" w:rsidP="00D97466">
      <w:pPr>
        <w:spacing w:after="0" w:line="240" w:lineRule="auto"/>
        <w:ind w:left="0"/>
        <w:rPr>
          <w:rFonts w:ascii="Times New Roman" w:hAnsi="Times New Roman" w:cs="Times New Roman"/>
          <w:sz w:val="24"/>
          <w:szCs w:val="24"/>
        </w:rPr>
      </w:pPr>
      <w:r w:rsidRPr="00D2092E">
        <w:rPr>
          <w:rFonts w:ascii="Times New Roman" w:hAnsi="Times New Roman" w:cs="Times New Roman"/>
          <w:sz w:val="24"/>
          <w:szCs w:val="24"/>
        </w:rPr>
        <w:t xml:space="preserve">01.01.2024–31.12.2029 </w:t>
      </w:r>
    </w:p>
    <w:p w14:paraId="0C0DBABF" w14:textId="77777777" w:rsidR="00D2092E" w:rsidRPr="00D2092E" w:rsidRDefault="00D2092E" w:rsidP="00D97466">
      <w:pPr>
        <w:spacing w:after="0" w:line="240" w:lineRule="auto"/>
        <w:ind w:left="0"/>
        <w:rPr>
          <w:rFonts w:ascii="Times New Roman" w:hAnsi="Times New Roman" w:cs="Times New Roman"/>
          <w:sz w:val="24"/>
          <w:szCs w:val="24"/>
        </w:rPr>
      </w:pPr>
    </w:p>
    <w:p w14:paraId="73FE38BD" w14:textId="77777777" w:rsidR="00D2092E" w:rsidRPr="00D2092E" w:rsidRDefault="00D2092E" w:rsidP="00D97466">
      <w:pPr>
        <w:spacing w:after="0" w:line="240" w:lineRule="auto"/>
        <w:ind w:left="0"/>
        <w:rPr>
          <w:rFonts w:ascii="Times New Roman" w:hAnsi="Times New Roman" w:cs="Times New Roman"/>
          <w:b/>
          <w:sz w:val="24"/>
          <w:szCs w:val="24"/>
        </w:rPr>
      </w:pPr>
      <w:r w:rsidRPr="00D2092E">
        <w:rPr>
          <w:rFonts w:ascii="Times New Roman" w:hAnsi="Times New Roman" w:cs="Times New Roman"/>
          <w:b/>
          <w:sz w:val="24"/>
          <w:szCs w:val="24"/>
        </w:rPr>
        <w:t xml:space="preserve">Elluviija </w:t>
      </w:r>
    </w:p>
    <w:p w14:paraId="7AD392B2" w14:textId="77777777" w:rsidR="00D2092E" w:rsidRPr="00D2092E" w:rsidRDefault="00D2092E" w:rsidP="00D97466">
      <w:pPr>
        <w:spacing w:after="0" w:line="240" w:lineRule="auto"/>
        <w:ind w:left="0"/>
        <w:rPr>
          <w:rFonts w:ascii="Times New Roman" w:hAnsi="Times New Roman" w:cs="Times New Roman"/>
          <w:sz w:val="24"/>
          <w:szCs w:val="24"/>
        </w:rPr>
      </w:pPr>
      <w:r w:rsidRPr="00D2092E">
        <w:rPr>
          <w:rFonts w:ascii="Times New Roman" w:hAnsi="Times New Roman" w:cs="Times New Roman"/>
          <w:sz w:val="24"/>
          <w:szCs w:val="24"/>
        </w:rPr>
        <w:t>Välisministeerium (</w:t>
      </w:r>
      <w:proofErr w:type="spellStart"/>
      <w:r w:rsidRPr="00D2092E">
        <w:rPr>
          <w:rFonts w:ascii="Times New Roman" w:hAnsi="Times New Roman" w:cs="Times New Roman"/>
          <w:i/>
          <w:iCs/>
          <w:sz w:val="24"/>
          <w:szCs w:val="24"/>
        </w:rPr>
        <w:t>VäM</w:t>
      </w:r>
      <w:proofErr w:type="spellEnd"/>
      <w:r w:rsidRPr="00D2092E">
        <w:rPr>
          <w:rFonts w:ascii="Times New Roman" w:hAnsi="Times New Roman" w:cs="Times New Roman"/>
          <w:sz w:val="24"/>
          <w:szCs w:val="24"/>
        </w:rPr>
        <w:t>)</w:t>
      </w:r>
    </w:p>
    <w:p w14:paraId="07BCAF3C" w14:textId="77777777" w:rsidR="00D2092E" w:rsidRPr="00D2092E" w:rsidRDefault="00D2092E" w:rsidP="00D97466">
      <w:pPr>
        <w:spacing w:after="0" w:line="240" w:lineRule="auto"/>
        <w:ind w:left="0"/>
        <w:rPr>
          <w:rFonts w:ascii="Times New Roman" w:hAnsi="Times New Roman" w:cs="Times New Roman"/>
          <w:b/>
          <w:sz w:val="24"/>
          <w:szCs w:val="24"/>
        </w:rPr>
      </w:pPr>
    </w:p>
    <w:p w14:paraId="6C9B49F7" w14:textId="77777777" w:rsidR="00D2092E" w:rsidRPr="00D2092E" w:rsidRDefault="00D2092E" w:rsidP="00D97466">
      <w:pPr>
        <w:spacing w:after="0" w:line="240" w:lineRule="auto"/>
        <w:ind w:left="0"/>
        <w:rPr>
          <w:rFonts w:ascii="Times New Roman" w:hAnsi="Times New Roman" w:cs="Times New Roman"/>
          <w:b/>
          <w:sz w:val="24"/>
          <w:szCs w:val="24"/>
        </w:rPr>
      </w:pPr>
      <w:r w:rsidRPr="00D2092E">
        <w:rPr>
          <w:rFonts w:ascii="Times New Roman" w:hAnsi="Times New Roman" w:cs="Times New Roman"/>
          <w:b/>
          <w:sz w:val="24"/>
          <w:szCs w:val="24"/>
        </w:rPr>
        <w:t>Korraldusasutus, rakendusasutus ja rakendusüksus</w:t>
      </w:r>
    </w:p>
    <w:p w14:paraId="1C717946" w14:textId="34C4A14B" w:rsidR="00D2092E" w:rsidRPr="00D2092E" w:rsidRDefault="00D2092E" w:rsidP="00D97466">
      <w:pPr>
        <w:spacing w:after="0" w:line="240" w:lineRule="auto"/>
        <w:ind w:left="0"/>
        <w:rPr>
          <w:rFonts w:ascii="Times New Roman" w:hAnsi="Times New Roman" w:cs="Times New Roman"/>
          <w:sz w:val="24"/>
          <w:szCs w:val="24"/>
        </w:rPr>
      </w:pPr>
      <w:r w:rsidRPr="00D2092E">
        <w:rPr>
          <w:rFonts w:ascii="Times New Roman" w:hAnsi="Times New Roman" w:cs="Times New Roman"/>
          <w:sz w:val="24"/>
          <w:szCs w:val="24"/>
        </w:rPr>
        <w:t>Siseministeerium (</w:t>
      </w:r>
      <w:r w:rsidRPr="00D2092E">
        <w:rPr>
          <w:rFonts w:ascii="Times New Roman" w:hAnsi="Times New Roman" w:cs="Times New Roman"/>
          <w:i/>
          <w:iCs/>
          <w:sz w:val="24"/>
          <w:szCs w:val="24"/>
        </w:rPr>
        <w:t>SiM</w:t>
      </w:r>
      <w:r w:rsidRPr="00D2092E">
        <w:rPr>
          <w:rFonts w:ascii="Times New Roman" w:hAnsi="Times New Roman" w:cs="Times New Roman"/>
          <w:sz w:val="24"/>
          <w:szCs w:val="24"/>
        </w:rPr>
        <w:t>)</w:t>
      </w:r>
    </w:p>
    <w:p w14:paraId="36DE762C" w14:textId="05C1F760" w:rsidR="00D2092E" w:rsidRDefault="00D2092E" w:rsidP="00D97466">
      <w:pPr>
        <w:spacing w:line="240" w:lineRule="auto"/>
        <w:ind w:left="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14:paraId="7D3BC403"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p>
    <w:p w14:paraId="0F68403E" w14:textId="77777777" w:rsidR="00D2092E" w:rsidRPr="00D2092E" w:rsidRDefault="00D2092E" w:rsidP="00D97466">
      <w:pPr>
        <w:keepNext/>
        <w:numPr>
          <w:ilvl w:val="0"/>
          <w:numId w:val="1"/>
        </w:numPr>
        <w:spacing w:before="240" w:after="6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bookmarkStart w:id="6" w:name="_Toc390093264"/>
      <w:bookmarkStart w:id="7" w:name="_Toc178472287"/>
      <w:bookmarkStart w:id="8" w:name="_Toc178407901"/>
      <w:bookmarkStart w:id="9" w:name="_Toc178406133"/>
      <w:bookmarkStart w:id="10" w:name="_Toc175708660"/>
      <w:bookmarkStart w:id="11" w:name="_Toc170275206"/>
      <w:bookmarkStart w:id="12" w:name="_Toc170272759"/>
      <w:bookmarkStart w:id="13" w:name="_Toc170205224"/>
      <w:bookmarkStart w:id="14" w:name="_Toc170120409"/>
      <w:bookmarkStart w:id="15" w:name="_Toc170119580"/>
      <w:bookmarkStart w:id="16" w:name="_Toc170119222"/>
      <w:bookmarkStart w:id="17" w:name="_Toc169927288"/>
      <w:bookmarkStart w:id="18" w:name="_Toc169927187"/>
      <w:bookmarkStart w:id="19" w:name="_Toc169927012"/>
      <w:bookmarkStart w:id="20" w:name="_Toc166995978"/>
      <w:bookmarkStart w:id="21" w:name="_Toc165193428"/>
      <w:bookmarkStart w:id="22" w:name="_Toc165192991"/>
      <w:bookmarkStart w:id="23" w:name="_Toc165192885"/>
      <w:bookmarkStart w:id="24" w:name="_Toc165181723"/>
      <w:bookmarkStart w:id="25" w:name="_Toc165181550"/>
      <w:bookmarkStart w:id="26" w:name="_Toc164846559"/>
      <w:bookmarkStart w:id="27" w:name="_Toc164504921"/>
      <w:bookmarkStart w:id="28" w:name="_Toc164504038"/>
      <w:bookmarkStart w:id="29" w:name="_Toc164502716"/>
      <w:bookmarkStart w:id="30" w:name="_Toc164496112"/>
      <w:bookmarkEnd w:id="3"/>
      <w:bookmarkEnd w:id="4"/>
      <w:r w:rsidRPr="00D2092E">
        <w:rPr>
          <w:rFonts w:ascii="Times New Roman" w:eastAsia="Times New Roman" w:hAnsi="Times New Roman" w:cs="Times New Roman"/>
          <w:b/>
          <w:bCs/>
          <w:color w:val="000000" w:themeColor="text1"/>
          <w:sz w:val="24"/>
          <w:szCs w:val="24"/>
          <w:lang w:eastAsia="et-EE"/>
        </w:rPr>
        <w:t>Reguleerimisala</w:t>
      </w:r>
      <w:bookmarkEnd w:id="6"/>
      <w:r w:rsidRPr="00D2092E">
        <w:rPr>
          <w:rFonts w:ascii="Times New Roman" w:eastAsia="Times New Roman" w:hAnsi="Times New Roman" w:cs="Times New Roman"/>
          <w:b/>
          <w:bCs/>
          <w:color w:val="000000" w:themeColor="text1"/>
          <w:sz w:val="24"/>
          <w:szCs w:val="24"/>
          <w:lang w:eastAsia="et-EE"/>
        </w:rPr>
        <w:t xml:space="preserve"> ja seosed Eesti riigi eesmärkidega</w:t>
      </w:r>
    </w:p>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2D753E3A" w14:textId="012AFBAB" w:rsidR="00D2092E" w:rsidRPr="00D2092E" w:rsidRDefault="00D2092E" w:rsidP="00D97466">
      <w:pPr>
        <w:spacing w:line="240" w:lineRule="auto"/>
        <w:ind w:left="0"/>
        <w:jc w:val="both"/>
        <w:rPr>
          <w:rFonts w:ascii="Times New Roman" w:hAnsi="Times New Roman" w:cs="Times New Roman"/>
          <w:sz w:val="24"/>
          <w:szCs w:val="24"/>
        </w:rPr>
      </w:pPr>
      <w:r w:rsidRPr="00D2092E">
        <w:rPr>
          <w:rFonts w:ascii="Times New Roman" w:hAnsi="Times New Roman" w:cs="Times New Roman"/>
          <w:sz w:val="24"/>
          <w:szCs w:val="24"/>
        </w:rPr>
        <w:t>Käskkirjaga reguleeritakse siseministri 1</w:t>
      </w:r>
      <w:ins w:id="31" w:author="Aivi Kuivonen" w:date="2025-09-25T10:28:00Z">
        <w:r w:rsidR="006141EE">
          <w:rPr>
            <w:rFonts w:ascii="Times New Roman" w:hAnsi="Times New Roman" w:cs="Times New Roman"/>
            <w:sz w:val="24"/>
            <w:szCs w:val="24"/>
          </w:rPr>
          <w:t>8</w:t>
        </w:r>
      </w:ins>
      <w:del w:id="32" w:author="Aivi Kuivonen" w:date="2025-09-25T10:28:00Z">
        <w:r w:rsidRPr="00D2092E" w:rsidDel="006141EE">
          <w:rPr>
            <w:rFonts w:ascii="Times New Roman" w:hAnsi="Times New Roman" w:cs="Times New Roman"/>
            <w:sz w:val="24"/>
            <w:szCs w:val="24"/>
          </w:rPr>
          <w:delText>2</w:delText>
        </w:r>
      </w:del>
      <w:r w:rsidRPr="00D2092E">
        <w:rPr>
          <w:rFonts w:ascii="Times New Roman" w:hAnsi="Times New Roman" w:cs="Times New Roman"/>
          <w:sz w:val="24"/>
          <w:szCs w:val="24"/>
        </w:rPr>
        <w:t xml:space="preserve">. </w:t>
      </w:r>
      <w:ins w:id="33" w:author="Aivi Kuivonen" w:date="2025-09-25T10:28:00Z">
        <w:r w:rsidR="006141EE">
          <w:rPr>
            <w:rFonts w:ascii="Times New Roman" w:hAnsi="Times New Roman" w:cs="Times New Roman"/>
            <w:sz w:val="24"/>
            <w:szCs w:val="24"/>
          </w:rPr>
          <w:t>septembri</w:t>
        </w:r>
      </w:ins>
      <w:del w:id="34" w:author="Aivi Kuivonen" w:date="2025-09-25T10:28:00Z">
        <w:r w:rsidRPr="00D2092E" w:rsidDel="006141EE">
          <w:rPr>
            <w:rFonts w:ascii="Times New Roman" w:hAnsi="Times New Roman" w:cs="Times New Roman"/>
            <w:sz w:val="24"/>
            <w:szCs w:val="24"/>
          </w:rPr>
          <w:delText>detsembri</w:delText>
        </w:r>
      </w:del>
      <w:r w:rsidRPr="00D2092E">
        <w:rPr>
          <w:rFonts w:ascii="Times New Roman" w:hAnsi="Times New Roman" w:cs="Times New Roman"/>
          <w:sz w:val="24"/>
          <w:szCs w:val="24"/>
        </w:rPr>
        <w:t xml:space="preserve"> 202</w:t>
      </w:r>
      <w:ins w:id="35" w:author="Aivi Kuivonen" w:date="2025-09-25T10:29:00Z">
        <w:r w:rsidR="006141EE">
          <w:rPr>
            <w:rFonts w:ascii="Times New Roman" w:hAnsi="Times New Roman" w:cs="Times New Roman"/>
            <w:sz w:val="24"/>
            <w:szCs w:val="24"/>
          </w:rPr>
          <w:t>5</w:t>
        </w:r>
      </w:ins>
      <w:del w:id="36" w:author="Aivi Kuivonen" w:date="2025-09-25T10:29:00Z">
        <w:r w:rsidRPr="00D2092E" w:rsidDel="006141EE">
          <w:rPr>
            <w:rFonts w:ascii="Times New Roman" w:hAnsi="Times New Roman" w:cs="Times New Roman"/>
            <w:sz w:val="24"/>
            <w:szCs w:val="24"/>
          </w:rPr>
          <w:delText>2</w:delText>
        </w:r>
      </w:del>
      <w:r w:rsidR="0089363A">
        <w:rPr>
          <w:rFonts w:ascii="Times New Roman" w:hAnsi="Times New Roman" w:cs="Times New Roman"/>
          <w:sz w:val="24"/>
          <w:szCs w:val="24"/>
        </w:rPr>
        <w:t xml:space="preserve">. </w:t>
      </w:r>
      <w:r w:rsidRPr="00D2092E">
        <w:rPr>
          <w:rFonts w:ascii="Times New Roman" w:hAnsi="Times New Roman" w:cs="Times New Roman"/>
          <w:sz w:val="24"/>
          <w:szCs w:val="24"/>
        </w:rPr>
        <w:t>a käskkirjaga nr 1-3/</w:t>
      </w:r>
      <w:ins w:id="37" w:author="Aivi Kuivonen" w:date="2025-09-25T10:29:00Z">
        <w:r w:rsidR="006141EE">
          <w:rPr>
            <w:rFonts w:ascii="Times New Roman" w:hAnsi="Times New Roman" w:cs="Times New Roman"/>
            <w:sz w:val="24"/>
            <w:szCs w:val="24"/>
          </w:rPr>
          <w:t>65</w:t>
        </w:r>
      </w:ins>
      <w:del w:id="38" w:author="Aivi Kuivonen" w:date="2025-09-25T10:29:00Z">
        <w:r w:rsidRPr="00D2092E" w:rsidDel="006141EE">
          <w:rPr>
            <w:rFonts w:ascii="Times New Roman" w:hAnsi="Times New Roman" w:cs="Times New Roman"/>
            <w:sz w:val="24"/>
            <w:szCs w:val="24"/>
          </w:rPr>
          <w:delText>96</w:delText>
        </w:r>
      </w:del>
      <w:r w:rsidRPr="00D2092E">
        <w:rPr>
          <w:rFonts w:ascii="Times New Roman" w:hAnsi="Times New Roman" w:cs="Times New Roman"/>
          <w:sz w:val="24"/>
          <w:szCs w:val="24"/>
        </w:rPr>
        <w:t xml:space="preserve"> kinnitatud piirihalduse ja viisapoliitika rahastu 2021–2027 (edaspidi </w:t>
      </w:r>
      <w:r w:rsidRPr="00D2092E">
        <w:rPr>
          <w:rFonts w:ascii="Times New Roman" w:hAnsi="Times New Roman" w:cs="Times New Roman"/>
          <w:i/>
          <w:iCs/>
          <w:sz w:val="24"/>
          <w:szCs w:val="24"/>
        </w:rPr>
        <w:t>BMVI</w:t>
      </w:r>
      <w:r w:rsidRPr="00D2092E">
        <w:rPr>
          <w:rFonts w:ascii="Times New Roman" w:hAnsi="Times New Roman" w:cs="Times New Roman"/>
          <w:sz w:val="24"/>
          <w:szCs w:val="24"/>
        </w:rPr>
        <w:t>) rahastamiskava meetme nr</w:t>
      </w:r>
      <w:r w:rsidR="0089363A">
        <w:rPr>
          <w:rFonts w:ascii="Times New Roman" w:hAnsi="Times New Roman" w:cs="Times New Roman"/>
          <w:sz w:val="24"/>
          <w:szCs w:val="24"/>
        </w:rPr>
        <w:t> </w:t>
      </w:r>
      <w:r w:rsidRPr="00D2092E">
        <w:rPr>
          <w:rFonts w:ascii="Times New Roman" w:hAnsi="Times New Roman" w:cs="Times New Roman"/>
          <w:sz w:val="24"/>
          <w:szCs w:val="24"/>
        </w:rPr>
        <w:t xml:space="preserve">2.3 „Koolituse ja koostöö kaudu ühise viisapoliitika toetamine“ tulemuste saavutamiseks toetuse andmise ja kasutamise tingimusi ja korda. </w:t>
      </w:r>
      <w:ins w:id="39" w:author="Aivi Kuivonen" w:date="2025-09-29T11:19:00Z">
        <w:r w:rsidR="00AC72D4" w:rsidRPr="00AC72D4">
          <w:rPr>
            <w:rFonts w:ascii="Times New Roman" w:hAnsi="Times New Roman" w:cs="Times New Roman"/>
            <w:i/>
            <w:iCs/>
            <w:sz w:val="24"/>
            <w:szCs w:val="24"/>
          </w:rPr>
          <w:t>(muudetud siseministri… kk nr …)</w:t>
        </w:r>
      </w:ins>
    </w:p>
    <w:p w14:paraId="05E0F74A" w14:textId="77777777" w:rsidR="00D2092E" w:rsidRPr="00D2092E" w:rsidRDefault="00D2092E" w:rsidP="00D97466">
      <w:pPr>
        <w:numPr>
          <w:ilvl w:val="1"/>
          <w:numId w:val="4"/>
        </w:numPr>
        <w:spacing w:line="240" w:lineRule="auto"/>
        <w:ind w:left="709" w:hanging="709"/>
        <w:contextualSpacing/>
        <w:rPr>
          <w:rFonts w:ascii="Times New Roman" w:hAnsi="Times New Roman" w:cs="Times New Roman"/>
          <w:sz w:val="24"/>
          <w:szCs w:val="24"/>
          <w:lang w:eastAsia="et-EE"/>
        </w:rPr>
      </w:pPr>
      <w:r w:rsidRPr="00D2092E">
        <w:rPr>
          <w:rFonts w:ascii="Times New Roman" w:hAnsi="Times New Roman" w:cs="Times New Roman"/>
          <w:sz w:val="24"/>
          <w:szCs w:val="24"/>
          <w:lang w:eastAsia="et-EE"/>
        </w:rPr>
        <w:t>Seosed BMVI ja Eesti riigi eesmärkidega</w:t>
      </w:r>
    </w:p>
    <w:p w14:paraId="227B788C" w14:textId="77777777" w:rsidR="00D2092E" w:rsidRPr="00D2092E" w:rsidRDefault="00D2092E" w:rsidP="00D97466">
      <w:pPr>
        <w:spacing w:line="240" w:lineRule="auto"/>
        <w:ind w:left="709"/>
        <w:contextualSpacing/>
        <w:rPr>
          <w:rFonts w:ascii="Times New Roman" w:hAnsi="Times New Roman" w:cs="Times New Roman"/>
          <w:sz w:val="24"/>
          <w:szCs w:val="24"/>
          <w:lang w:eastAsia="et-EE"/>
        </w:rPr>
      </w:pPr>
    </w:p>
    <w:p w14:paraId="75CC6235" w14:textId="77777777" w:rsidR="00D2092E" w:rsidRPr="00D2092E" w:rsidRDefault="00D2092E" w:rsidP="00D97466">
      <w:pPr>
        <w:numPr>
          <w:ilvl w:val="2"/>
          <w:numId w:val="4"/>
        </w:numPr>
        <w:spacing w:line="240" w:lineRule="auto"/>
        <w:ind w:left="709" w:hanging="709"/>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Toetuse andmise tingimused (edaspidi </w:t>
      </w:r>
      <w:r w:rsidRPr="00D2092E">
        <w:rPr>
          <w:rFonts w:ascii="Times New Roman" w:hAnsi="Times New Roman" w:cs="Times New Roman"/>
          <w:i/>
          <w:iCs/>
          <w:sz w:val="24"/>
          <w:szCs w:val="24"/>
        </w:rPr>
        <w:t>TAT</w:t>
      </w:r>
      <w:r w:rsidRPr="00D2092E">
        <w:rPr>
          <w:rFonts w:ascii="Times New Roman" w:hAnsi="Times New Roman" w:cs="Times New Roman"/>
          <w:sz w:val="24"/>
          <w:szCs w:val="24"/>
        </w:rPr>
        <w:t xml:space="preserve">) on seotud </w:t>
      </w:r>
      <w:bookmarkStart w:id="40" w:name="_Hlk207973409"/>
      <w:r w:rsidRPr="00D2092E">
        <w:rPr>
          <w:rFonts w:ascii="Times New Roman" w:hAnsi="Times New Roman" w:cs="Times New Roman"/>
          <w:sz w:val="24"/>
          <w:szCs w:val="24"/>
        </w:rPr>
        <w:t>Euroopa Parlamendi ja nõukogu määruse (EL) 2021/1148</w:t>
      </w:r>
      <w:r w:rsidRPr="00D2092E">
        <w:rPr>
          <w:rFonts w:ascii="Times New Roman" w:hAnsi="Times New Roman" w:cs="Times New Roman"/>
          <w:sz w:val="24"/>
          <w:szCs w:val="24"/>
          <w:vertAlign w:val="superscript"/>
        </w:rPr>
        <w:footnoteReference w:id="2"/>
      </w:r>
      <w:r w:rsidRPr="00D2092E">
        <w:rPr>
          <w:rFonts w:ascii="Times New Roman" w:hAnsi="Times New Roman" w:cs="Times New Roman"/>
          <w:sz w:val="24"/>
          <w:szCs w:val="24"/>
        </w:rPr>
        <w:t xml:space="preserve"> (edaspidi </w:t>
      </w:r>
      <w:r w:rsidRPr="00D2092E">
        <w:rPr>
          <w:rFonts w:ascii="Times New Roman" w:hAnsi="Times New Roman" w:cs="Times New Roman"/>
          <w:i/>
          <w:iCs/>
          <w:sz w:val="24"/>
          <w:szCs w:val="24"/>
        </w:rPr>
        <w:t>BMVI määrus</w:t>
      </w:r>
      <w:r w:rsidRPr="00D2092E">
        <w:rPr>
          <w:rFonts w:ascii="Times New Roman" w:hAnsi="Times New Roman" w:cs="Times New Roman"/>
          <w:sz w:val="24"/>
          <w:szCs w:val="24"/>
        </w:rPr>
        <w:t xml:space="preserve">) </w:t>
      </w:r>
      <w:bookmarkEnd w:id="40"/>
      <w:r w:rsidRPr="00D2092E">
        <w:rPr>
          <w:rFonts w:ascii="Times New Roman" w:hAnsi="Times New Roman" w:cs="Times New Roman"/>
          <w:sz w:val="24"/>
          <w:szCs w:val="24"/>
        </w:rPr>
        <w:t xml:space="preserve">artikli 3 punktis 1 toodud BMVI poliitikaeesmärgiga „Tagada tugev ja tõhus Euroopa integreeritud piirihaldus välispiiridel, aidates seeläbi tagada liidus kõrgetasemelise sisejulgeoleku, samal ajal kaitstes inimeste vaba liikumist liidu piires, ning järgides täielikult asjaomast liidu </w:t>
      </w:r>
      <w:proofErr w:type="spellStart"/>
      <w:r w:rsidRPr="00D2092E">
        <w:rPr>
          <w:rFonts w:ascii="Times New Roman" w:hAnsi="Times New Roman" w:cs="Times New Roman"/>
          <w:i/>
          <w:iCs/>
          <w:sz w:val="24"/>
          <w:szCs w:val="24"/>
        </w:rPr>
        <w:t>acquis</w:t>
      </w:r>
      <w:r w:rsidRPr="00D2092E">
        <w:rPr>
          <w:rFonts w:ascii="Times New Roman" w:hAnsi="Times New Roman" w:cs="Times New Roman"/>
          <w:sz w:val="24"/>
          <w:szCs w:val="24"/>
        </w:rPr>
        <w:t>’d</w:t>
      </w:r>
      <w:proofErr w:type="spellEnd"/>
      <w:r w:rsidRPr="00D2092E">
        <w:rPr>
          <w:rFonts w:ascii="Times New Roman" w:hAnsi="Times New Roman" w:cs="Times New Roman"/>
          <w:sz w:val="24"/>
          <w:szCs w:val="24"/>
        </w:rPr>
        <w:t xml:space="preserve"> ning liidu ja liikmesriikide rahvusvahelisi kohustusi, mis tulenevad rahvusvahelistest lepingutest, mille osalised nad on“ ning BMVI määruse artikli 3 punktis 2 b) toodud erieesmärgiga „Toetada ühist viisapoliitikat, et tagada ühtlustatud lähenemisviis viisade väljastamisele ja hõlbustada õiguspärast reisimist, aidates samal ajal ennetada rände- ja julgeolekuriske“.</w:t>
      </w:r>
    </w:p>
    <w:p w14:paraId="3CE072CE" w14:textId="77777777" w:rsidR="00D2092E" w:rsidRPr="00D2092E" w:rsidRDefault="00D2092E" w:rsidP="00D97466">
      <w:pPr>
        <w:spacing w:line="240" w:lineRule="auto"/>
        <w:ind w:left="709"/>
        <w:contextualSpacing/>
        <w:jc w:val="both"/>
        <w:rPr>
          <w:rFonts w:ascii="Times New Roman" w:hAnsi="Times New Roman" w:cs="Times New Roman"/>
          <w:sz w:val="24"/>
          <w:szCs w:val="24"/>
        </w:rPr>
      </w:pPr>
    </w:p>
    <w:p w14:paraId="09A123E1" w14:textId="77777777" w:rsidR="00D2092E" w:rsidRPr="00D2092E" w:rsidRDefault="00D2092E" w:rsidP="00D97466">
      <w:pPr>
        <w:numPr>
          <w:ilvl w:val="2"/>
          <w:numId w:val="4"/>
        </w:numPr>
        <w:spacing w:after="0" w:line="240" w:lineRule="auto"/>
        <w:contextualSpacing/>
        <w:jc w:val="both"/>
        <w:rPr>
          <w:rFonts w:ascii="Times New Roman" w:hAnsi="Times New Roman" w:cs="Times New Roman"/>
          <w:sz w:val="24"/>
          <w:szCs w:val="24"/>
        </w:rPr>
      </w:pPr>
      <w:r w:rsidRPr="00D2092E">
        <w:rPr>
          <w:rFonts w:ascii="Times New Roman" w:hAnsi="Times New Roman" w:cs="Times New Roman"/>
          <w:sz w:val="24"/>
          <w:szCs w:val="24"/>
        </w:rPr>
        <w:t>Eesti riigi pikaajalise arengustrateegia „Eesti 2035“</w:t>
      </w:r>
      <w:r w:rsidRPr="00D2092E">
        <w:rPr>
          <w:rFonts w:ascii="Times New Roman" w:hAnsi="Times New Roman" w:cs="Times New Roman"/>
          <w:sz w:val="24"/>
          <w:szCs w:val="24"/>
          <w:vertAlign w:val="superscript"/>
        </w:rPr>
        <w:footnoteReference w:id="3"/>
      </w:r>
      <w:r w:rsidRPr="00D2092E">
        <w:rPr>
          <w:rFonts w:ascii="Times New Roman" w:hAnsi="Times New Roman" w:cs="Times New Roman"/>
          <w:sz w:val="24"/>
          <w:szCs w:val="24"/>
        </w:rPr>
        <w:t xml:space="preserve"> eesmärk on kasvatada ja toetada meie inimeste heaolu nii, et Eesti oleks ka kahekümne aasta pärast parim paik elamiseks ja töötamiseks. </w:t>
      </w: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tegevused on seotud strateegia „Eesti 2035“ riigivalitsemise sihtidega, aidates kaasa riigi sujuva toimimise ning riigi julgeoleku ja turvalisuse parandamise eesmärkide täitmisele. Strateegia üheks sihiks on, et võimu teostatakse avalikes huvides ausalt ja läbipaistvalt, järgides õigusriigi põhimõtteid ning tagades inimeste põhiõigused ja vabadused. Eesti on valvatud ja kaitstud. </w:t>
      </w: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tegevused panustavad „Eesti 2035“ mõõdikutesse: „Eestit turvaliseks riigiks pidavate elanike osakaal“, „Usaldus riigi institutsioonide vastu“,</w:t>
      </w:r>
      <w:r w:rsidRPr="00D2092E">
        <w:t xml:space="preserve"> </w:t>
      </w:r>
      <w:r w:rsidRPr="00D2092E">
        <w:rPr>
          <w:rFonts w:ascii="Times New Roman" w:hAnsi="Times New Roman" w:cs="Times New Roman"/>
          <w:sz w:val="24"/>
          <w:szCs w:val="24"/>
        </w:rPr>
        <w:t>„Hoolivuse ja koostöömeelsuse mõõdik“ ja „Ligipääsetavuse mõõdik“. Projektide elluviija vastutab, et projektide tegevused aitavad lahendada „Eesti 2035“ toodud arenguvajadusi.</w:t>
      </w:r>
    </w:p>
    <w:p w14:paraId="05EA1674" w14:textId="77777777" w:rsidR="00D2092E" w:rsidRPr="00D2092E" w:rsidRDefault="00D2092E" w:rsidP="00D97466">
      <w:pPr>
        <w:spacing w:after="0" w:line="240" w:lineRule="auto"/>
        <w:ind w:left="0"/>
        <w:jc w:val="both"/>
        <w:rPr>
          <w:rFonts w:ascii="Times New Roman" w:hAnsi="Times New Roman" w:cs="Times New Roman"/>
          <w:sz w:val="24"/>
          <w:szCs w:val="24"/>
        </w:rPr>
      </w:pPr>
    </w:p>
    <w:p w14:paraId="006C1DF6" w14:textId="54B6A6BE" w:rsidR="00D2092E" w:rsidRPr="00D2092E" w:rsidRDefault="00D2092E" w:rsidP="00D97466">
      <w:pPr>
        <w:numPr>
          <w:ilvl w:val="2"/>
          <w:numId w:val="4"/>
        </w:numPr>
        <w:spacing w:line="240" w:lineRule="auto"/>
        <w:ind w:left="709" w:hanging="709"/>
        <w:contextualSpacing/>
        <w:jc w:val="both"/>
        <w:rPr>
          <w:rFonts w:ascii="Times New Roman" w:hAnsi="Times New Roman" w:cs="Times New Roman"/>
          <w:sz w:val="24"/>
          <w:szCs w:val="24"/>
        </w:rPr>
      </w:pPr>
      <w:bookmarkStart w:id="43" w:name="_Hlk210223981"/>
      <w:r w:rsidRPr="00D2092E">
        <w:rPr>
          <w:rFonts w:ascii="Times New Roman" w:hAnsi="Times New Roman" w:cs="Times New Roman"/>
          <w:sz w:val="24"/>
          <w:szCs w:val="24"/>
        </w:rPr>
        <w:t>TAT panustab „Siseturvalisuse arengukava 2020–2030“</w:t>
      </w:r>
      <w:r w:rsidRPr="00D2092E">
        <w:rPr>
          <w:rFonts w:ascii="Times New Roman" w:hAnsi="Times New Roman" w:cs="Times New Roman"/>
          <w:sz w:val="24"/>
          <w:szCs w:val="24"/>
          <w:vertAlign w:val="superscript"/>
        </w:rPr>
        <w:footnoteReference w:id="4"/>
      </w:r>
      <w:r w:rsidRPr="00D2092E">
        <w:rPr>
          <w:rFonts w:ascii="Times New Roman" w:hAnsi="Times New Roman" w:cs="Times New Roman"/>
          <w:sz w:val="24"/>
          <w:szCs w:val="24"/>
        </w:rPr>
        <w:t xml:space="preserve"> </w:t>
      </w:r>
      <w:ins w:id="44" w:author="Aivi Kuivonen" w:date="2025-10-01T15:00:00Z">
        <w:r w:rsidR="00C41777">
          <w:rPr>
            <w:rFonts w:ascii="Times New Roman" w:hAnsi="Times New Roman" w:cs="Times New Roman"/>
            <w:sz w:val="24"/>
            <w:szCs w:val="24"/>
          </w:rPr>
          <w:t>eesmär</w:t>
        </w:r>
      </w:ins>
      <w:ins w:id="45" w:author="Aivi Kuivonen" w:date="2025-10-01T15:07:00Z">
        <w:r w:rsidR="009D1CBC">
          <w:rPr>
            <w:rFonts w:ascii="Times New Roman" w:hAnsi="Times New Roman" w:cs="Times New Roman"/>
            <w:sz w:val="24"/>
            <w:szCs w:val="24"/>
          </w:rPr>
          <w:t>g</w:t>
        </w:r>
      </w:ins>
      <w:ins w:id="46" w:author="Aivi Kuivonen" w:date="2025-10-01T15:00:00Z">
        <w:r w:rsidR="00C41777">
          <w:rPr>
            <w:rFonts w:ascii="Times New Roman" w:hAnsi="Times New Roman" w:cs="Times New Roman"/>
            <w:sz w:val="24"/>
            <w:szCs w:val="24"/>
          </w:rPr>
          <w:t>i</w:t>
        </w:r>
      </w:ins>
      <w:del w:id="47" w:author="Aivi Kuivonen" w:date="2025-10-01T15:00:00Z">
        <w:r w:rsidRPr="00D2092E" w:rsidDel="00C41777">
          <w:rPr>
            <w:rFonts w:ascii="Times New Roman" w:hAnsi="Times New Roman" w:cs="Times New Roman"/>
            <w:sz w:val="24"/>
            <w:szCs w:val="24"/>
          </w:rPr>
          <w:delText xml:space="preserve">programmi </w:delText>
        </w:r>
      </w:del>
      <w:del w:id="48" w:author="Aivi Kuivonen" w:date="2025-10-01T15:01:00Z">
        <w:r w:rsidRPr="00D2092E" w:rsidDel="00C41777">
          <w:rPr>
            <w:rFonts w:ascii="Times New Roman" w:hAnsi="Times New Roman" w:cs="Times New Roman"/>
            <w:sz w:val="24"/>
            <w:szCs w:val="24"/>
          </w:rPr>
          <w:delText xml:space="preserve">„Siseturvalisus 2023–2026“ meetme 3 </w:delText>
        </w:r>
      </w:del>
      <w:r w:rsidRPr="00D2092E">
        <w:rPr>
          <w:rFonts w:ascii="Times New Roman" w:hAnsi="Times New Roman" w:cs="Times New Roman"/>
          <w:sz w:val="24"/>
          <w:szCs w:val="24"/>
        </w:rPr>
        <w:t>„</w:t>
      </w:r>
      <w:del w:id="49" w:author="Aivi Kuivonen" w:date="2025-10-01T15:03:00Z">
        <w:r w:rsidRPr="00D2092E" w:rsidDel="00C41777">
          <w:rPr>
            <w:rFonts w:ascii="Times New Roman" w:hAnsi="Times New Roman" w:cs="Times New Roman"/>
            <w:sz w:val="24"/>
            <w:szCs w:val="24"/>
          </w:rPr>
          <w:delText xml:space="preserve">Kindel sisejulgeolek“ </w:delText>
        </w:r>
      </w:del>
      <w:ins w:id="50" w:author="Aivi Kuivonen" w:date="2025-10-01T15:03:00Z">
        <w:r w:rsidR="00C41777">
          <w:rPr>
            <w:rFonts w:ascii="Times New Roman" w:hAnsi="Times New Roman" w:cs="Times New Roman"/>
            <w:sz w:val="24"/>
            <w:szCs w:val="24"/>
          </w:rPr>
          <w:t xml:space="preserve"> „Eesti arengut toetav kodakondsus-, rände- ja identiteedihalduspoliitika</w:t>
        </w:r>
      </w:ins>
      <w:ins w:id="51" w:author="Aivi Kuivonen" w:date="2025-10-01T15:06:00Z">
        <w:r w:rsidR="009D1CBC">
          <w:rPr>
            <w:rFonts w:ascii="Times New Roman" w:hAnsi="Times New Roman" w:cs="Times New Roman"/>
            <w:sz w:val="24"/>
            <w:szCs w:val="24"/>
          </w:rPr>
          <w:t xml:space="preserve">“ </w:t>
        </w:r>
      </w:ins>
      <w:ins w:id="52" w:author="Aivi Kuivonen" w:date="2025-10-01T15:07:00Z">
        <w:r w:rsidR="009D1CBC">
          <w:rPr>
            <w:rFonts w:ascii="Times New Roman" w:hAnsi="Times New Roman" w:cs="Times New Roman"/>
            <w:sz w:val="24"/>
            <w:szCs w:val="24"/>
          </w:rPr>
          <w:t>alaeesmär</w:t>
        </w:r>
      </w:ins>
      <w:ins w:id="53" w:author="Aivi Kuivonen" w:date="2025-10-01T15:10:00Z">
        <w:r w:rsidR="009D1CBC">
          <w:rPr>
            <w:rFonts w:ascii="Times New Roman" w:hAnsi="Times New Roman" w:cs="Times New Roman"/>
            <w:sz w:val="24"/>
            <w:szCs w:val="24"/>
          </w:rPr>
          <w:t>g</w:t>
        </w:r>
      </w:ins>
      <w:ins w:id="54" w:author="Aivi Kuivonen" w:date="2025-10-01T15:07:00Z">
        <w:r w:rsidR="009D1CBC">
          <w:rPr>
            <w:rFonts w:ascii="Times New Roman" w:hAnsi="Times New Roman" w:cs="Times New Roman"/>
            <w:sz w:val="24"/>
            <w:szCs w:val="24"/>
          </w:rPr>
          <w:t>i „Tasakaalustatud rändepoliit</w:t>
        </w:r>
      </w:ins>
      <w:ins w:id="55" w:author="Aivi Kuivonen" w:date="2025-10-01T15:08:00Z">
        <w:r w:rsidR="009D1CBC">
          <w:rPr>
            <w:rFonts w:ascii="Times New Roman" w:hAnsi="Times New Roman" w:cs="Times New Roman"/>
            <w:sz w:val="24"/>
            <w:szCs w:val="24"/>
          </w:rPr>
          <w:t>i</w:t>
        </w:r>
      </w:ins>
      <w:ins w:id="56" w:author="Aivi Kuivonen" w:date="2025-10-01T15:07:00Z">
        <w:r w:rsidR="009D1CBC">
          <w:rPr>
            <w:rFonts w:ascii="Times New Roman" w:hAnsi="Times New Roman" w:cs="Times New Roman"/>
            <w:sz w:val="24"/>
            <w:szCs w:val="24"/>
          </w:rPr>
          <w:t>ka“</w:t>
        </w:r>
      </w:ins>
      <w:del w:id="57" w:author="Aivi Kuivonen" w:date="2025-10-01T15:07:00Z">
        <w:r w:rsidRPr="00D2092E" w:rsidDel="009D1CBC">
          <w:rPr>
            <w:rFonts w:ascii="Times New Roman" w:hAnsi="Times New Roman" w:cs="Times New Roman"/>
            <w:sz w:val="24"/>
            <w:szCs w:val="24"/>
          </w:rPr>
          <w:delText>tegevus</w:delText>
        </w:r>
      </w:del>
      <w:del w:id="58" w:author="Aivi Kuivonen" w:date="2025-10-01T15:06:00Z">
        <w:r w:rsidRPr="00D2092E" w:rsidDel="009D1CBC">
          <w:rPr>
            <w:rFonts w:ascii="Times New Roman" w:hAnsi="Times New Roman" w:cs="Times New Roman"/>
            <w:sz w:val="24"/>
            <w:szCs w:val="24"/>
          </w:rPr>
          <w:delText>e</w:delText>
        </w:r>
      </w:del>
      <w:r w:rsidRPr="00D2092E">
        <w:rPr>
          <w:rFonts w:ascii="Times New Roman" w:hAnsi="Times New Roman" w:cs="Times New Roman"/>
          <w:sz w:val="24"/>
          <w:szCs w:val="24"/>
        </w:rPr>
        <w:t xml:space="preserve"> </w:t>
      </w:r>
      <w:del w:id="59" w:author="Aivi Kuivonen" w:date="2025-10-01T15:08:00Z">
        <w:r w:rsidRPr="00D2092E" w:rsidDel="009D1CBC">
          <w:rPr>
            <w:rFonts w:ascii="Times New Roman" w:hAnsi="Times New Roman" w:cs="Times New Roman"/>
            <w:sz w:val="24"/>
            <w:szCs w:val="24"/>
          </w:rPr>
          <w:delText xml:space="preserve">4.1. „Rände- ja kodakondsuspoliitika kujundamine ning elluviimine“ võimekuse „Rändepoliitika tõhus ja kliendikeskne elluviimine“ eesmärgi </w:delText>
        </w:r>
      </w:del>
      <w:r w:rsidRPr="00D2092E">
        <w:rPr>
          <w:rFonts w:ascii="Times New Roman" w:hAnsi="Times New Roman" w:cs="Times New Roman"/>
          <w:sz w:val="24"/>
          <w:szCs w:val="24"/>
        </w:rPr>
        <w:t>saavutamisse ning on kooskõlas Vabariigi Valitsuse Välispoliitika Arengukava 2030“</w:t>
      </w:r>
      <w:r w:rsidRPr="00D2092E">
        <w:rPr>
          <w:rFonts w:ascii="Times New Roman" w:hAnsi="Times New Roman" w:cs="Times New Roman"/>
          <w:sz w:val="24"/>
          <w:szCs w:val="24"/>
          <w:vertAlign w:val="superscript"/>
        </w:rPr>
        <w:footnoteReference w:id="5"/>
      </w:r>
      <w:r w:rsidRPr="00D2092E">
        <w:rPr>
          <w:rFonts w:ascii="Times New Roman" w:hAnsi="Times New Roman" w:cs="Times New Roman"/>
          <w:sz w:val="24"/>
          <w:szCs w:val="24"/>
        </w:rPr>
        <w:t xml:space="preserve"> programmiga.</w:t>
      </w:r>
    </w:p>
    <w:bookmarkEnd w:id="43"/>
    <w:p w14:paraId="4EC61439" w14:textId="77777777" w:rsidR="00D2092E" w:rsidRPr="00D2092E" w:rsidRDefault="00D2092E" w:rsidP="00D97466">
      <w:pPr>
        <w:spacing w:line="240" w:lineRule="auto"/>
        <w:ind w:left="709"/>
        <w:contextualSpacing/>
        <w:jc w:val="both"/>
        <w:rPr>
          <w:rFonts w:ascii="Times New Roman" w:hAnsi="Times New Roman" w:cs="Times New Roman"/>
          <w:sz w:val="24"/>
          <w:szCs w:val="24"/>
        </w:rPr>
      </w:pPr>
    </w:p>
    <w:p w14:paraId="21FA5522" w14:textId="18BD1D8B" w:rsidR="00D2092E" w:rsidRPr="00D2092E" w:rsidRDefault="00D2092E" w:rsidP="00D97466">
      <w:pPr>
        <w:numPr>
          <w:ilvl w:val="2"/>
          <w:numId w:val="4"/>
        </w:numPr>
        <w:spacing w:line="240" w:lineRule="auto"/>
        <w:ind w:left="709" w:hanging="709"/>
        <w:contextualSpacing/>
        <w:jc w:val="both"/>
        <w:rPr>
          <w:rFonts w:ascii="Times New Roman" w:hAnsi="Times New Roman" w:cs="Times New Roman"/>
          <w:sz w:val="24"/>
          <w:szCs w:val="24"/>
        </w:rPr>
      </w:pP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ettevalmistamisel on arvesse võetud BMVI kasutamiseks tehtud Euroopa Komisjoni soovitusi Eestile</w:t>
      </w:r>
      <w:r w:rsidRPr="00D2092E">
        <w:rPr>
          <w:rFonts w:ascii="Times New Roman" w:eastAsia="Times New Roman" w:hAnsi="Times New Roman" w:cs="Times New Roman"/>
          <w:iCs/>
          <w:color w:val="000000" w:themeColor="text1"/>
          <w:sz w:val="24"/>
          <w:szCs w:val="24"/>
        </w:rPr>
        <w:t>.</w:t>
      </w:r>
    </w:p>
    <w:p w14:paraId="1BA0C9D4"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026B80A4" w14:textId="77777777" w:rsidR="00D2092E" w:rsidRPr="00D2092E" w:rsidRDefault="00D2092E" w:rsidP="00D9746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b/>
          <w:bCs/>
          <w:sz w:val="24"/>
          <w:szCs w:val="24"/>
        </w:rPr>
      </w:pPr>
      <w:r w:rsidRPr="00D2092E">
        <w:rPr>
          <w:rFonts w:ascii="Times New Roman" w:hAnsi="Times New Roman" w:cs="Times New Roman"/>
          <w:b/>
          <w:bCs/>
          <w:sz w:val="24"/>
          <w:szCs w:val="24"/>
        </w:rPr>
        <w:t>Toetatavad projektid</w:t>
      </w:r>
    </w:p>
    <w:p w14:paraId="7132D703" w14:textId="77777777" w:rsidR="00D2092E" w:rsidRPr="00D2092E" w:rsidRDefault="00D2092E" w:rsidP="00D9746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Meetmest toetatakse projekte, mis:</w:t>
      </w:r>
    </w:p>
    <w:p w14:paraId="466F7A37" w14:textId="77777777" w:rsidR="00D2092E" w:rsidRPr="00D2092E" w:rsidRDefault="00D2092E" w:rsidP="00D9746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r w:rsidRPr="00D2092E">
        <w:rPr>
          <w:rFonts w:ascii="Times New Roman" w:hAnsi="Times New Roman" w:cs="Times New Roman"/>
          <w:sz w:val="24"/>
          <w:szCs w:val="24"/>
        </w:rPr>
        <w:t>aitavad kaasa BMVI poliitikaeesmärgi ning erieesmärgi b) täitmisesse;</w:t>
      </w:r>
    </w:p>
    <w:p w14:paraId="3DB05E95" w14:textId="77777777" w:rsidR="00D2092E" w:rsidRPr="00D2092E" w:rsidRDefault="00D2092E" w:rsidP="00D9746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r w:rsidRPr="00D2092E">
        <w:rPr>
          <w:rFonts w:ascii="Times New Roman" w:hAnsi="Times New Roman" w:cs="Times New Roman"/>
          <w:sz w:val="24"/>
          <w:szCs w:val="24"/>
        </w:rPr>
        <w:t>panustavad punktis 1.1.2 nimetatud Eesti 2035 sihtidesse ja mõõdikutesse;</w:t>
      </w:r>
    </w:p>
    <w:p w14:paraId="3229425C" w14:textId="77777777" w:rsidR="00D2092E" w:rsidRPr="00D2092E" w:rsidRDefault="00D2092E" w:rsidP="00D9746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on kooskõlas BMVI seirekomitee kinnitatud üldiste valikukriteeriumidega, sh on mittediskrimineerivad ja läbipaistvad, arvestades Euroopa Parlamendi ja nõukogu </w:t>
      </w:r>
      <w:r w:rsidRPr="00D2092E">
        <w:rPr>
          <w:rFonts w:ascii="Times New Roman" w:hAnsi="Times New Roman" w:cs="Times New Roman"/>
          <w:sz w:val="24"/>
          <w:szCs w:val="24"/>
        </w:rPr>
        <w:lastRenderedPageBreak/>
        <w:t xml:space="preserve">määruse (EL) 2021/1060 (edaspidi </w:t>
      </w:r>
      <w:r w:rsidRPr="00D2092E">
        <w:rPr>
          <w:rFonts w:ascii="Times New Roman" w:hAnsi="Times New Roman" w:cs="Times New Roman"/>
          <w:i/>
          <w:iCs/>
          <w:sz w:val="24"/>
          <w:szCs w:val="24"/>
        </w:rPr>
        <w:t xml:space="preserve">ELi </w:t>
      </w:r>
      <w:proofErr w:type="spellStart"/>
      <w:r w:rsidRPr="00D2092E">
        <w:rPr>
          <w:rFonts w:ascii="Times New Roman" w:hAnsi="Times New Roman" w:cs="Times New Roman"/>
          <w:i/>
          <w:iCs/>
          <w:sz w:val="24"/>
          <w:szCs w:val="24"/>
        </w:rPr>
        <w:t>ühissätete</w:t>
      </w:r>
      <w:proofErr w:type="spellEnd"/>
      <w:r w:rsidRPr="00D2092E">
        <w:rPr>
          <w:rFonts w:ascii="Times New Roman" w:hAnsi="Times New Roman" w:cs="Times New Roman"/>
          <w:i/>
          <w:iCs/>
          <w:sz w:val="24"/>
          <w:szCs w:val="24"/>
        </w:rPr>
        <w:t xml:space="preserve"> määrus</w:t>
      </w:r>
      <w:r w:rsidRPr="00D2092E">
        <w:rPr>
          <w:rFonts w:ascii="Times New Roman" w:hAnsi="Times New Roman" w:cs="Times New Roman"/>
          <w:sz w:val="24"/>
          <w:szCs w:val="24"/>
        </w:rPr>
        <w:t>)</w:t>
      </w:r>
      <w:r w:rsidRPr="00D2092E">
        <w:rPr>
          <w:rFonts w:ascii="Times New Roman" w:hAnsi="Times New Roman" w:cs="Times New Roman"/>
          <w:sz w:val="24"/>
          <w:szCs w:val="24"/>
          <w:vertAlign w:val="superscript"/>
        </w:rPr>
        <w:footnoteReference w:id="6"/>
      </w:r>
      <w:r w:rsidRPr="00D2092E">
        <w:rPr>
          <w:rFonts w:ascii="Times New Roman" w:hAnsi="Times New Roman" w:cs="Times New Roman"/>
          <w:sz w:val="24"/>
          <w:szCs w:val="24"/>
        </w:rPr>
        <w:t xml:space="preserve"> artiklis 9 sätestatud horisontaalseid põhimõtteid ning lähtuvad põhiõiguste hartast ning arvestavad võrdsete võimaluste põhimõttega sh välditakse diskmineerimist ja tagatakse ligipääsetavus;</w:t>
      </w:r>
    </w:p>
    <w:p w14:paraId="73E3A128" w14:textId="77777777" w:rsidR="00D2092E" w:rsidRPr="00D2092E" w:rsidRDefault="00D2092E" w:rsidP="00D9746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r w:rsidRPr="00D2092E">
        <w:rPr>
          <w:rFonts w:ascii="Times New Roman" w:hAnsi="Times New Roman" w:cs="Times New Roman"/>
          <w:sz w:val="24"/>
          <w:szCs w:val="24"/>
        </w:rPr>
        <w:t>on kooskõlas</w:t>
      </w:r>
      <w:r w:rsidRPr="00D2092E">
        <w:t xml:space="preserve"> </w:t>
      </w:r>
      <w:r w:rsidRPr="00D2092E">
        <w:rPr>
          <w:rFonts w:ascii="Times New Roman" w:hAnsi="Times New Roman" w:cs="Times New Roman"/>
          <w:sz w:val="24"/>
          <w:szCs w:val="24"/>
        </w:rPr>
        <w:t>„ei kahjusta oluliselt“ põhimõttega, millega ei tekitata Euroopa Parlamendi ja nõukogu määruse (EL) 2020/852</w:t>
      </w:r>
      <w:r w:rsidRPr="00D2092E">
        <w:rPr>
          <w:rFonts w:ascii="Times New Roman" w:hAnsi="Times New Roman" w:cs="Times New Roman"/>
          <w:sz w:val="24"/>
          <w:szCs w:val="24"/>
          <w:vertAlign w:val="superscript"/>
        </w:rPr>
        <w:footnoteReference w:id="7"/>
      </w:r>
      <w:r w:rsidRPr="00D2092E">
        <w:rPr>
          <w:rFonts w:ascii="Times New Roman" w:hAnsi="Times New Roman" w:cs="Times New Roman"/>
          <w:sz w:val="24"/>
          <w:szCs w:val="24"/>
        </w:rPr>
        <w:t xml:space="preserve"> artiklis 17 nimetatud olulist kahju ühelegi artiklis 9 nimetatud keskkonnaeesmärgile;</w:t>
      </w:r>
    </w:p>
    <w:p w14:paraId="7EAA5E49" w14:textId="77777777" w:rsidR="00D2092E" w:rsidRPr="00D2092E" w:rsidRDefault="00D2092E" w:rsidP="00D9746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r w:rsidRPr="00D2092E">
        <w:rPr>
          <w:rFonts w:ascii="Times New Roman" w:hAnsi="Times New Roman" w:cs="Times New Roman"/>
          <w:sz w:val="24"/>
          <w:szCs w:val="24"/>
        </w:rPr>
        <w:t>on vastavuses BMVI rakenduskava horisontaalsete tingimustega.</w:t>
      </w:r>
    </w:p>
    <w:p w14:paraId="68EFFFF1" w14:textId="77777777" w:rsidR="00D2092E" w:rsidRPr="00D2092E" w:rsidRDefault="00D2092E" w:rsidP="00D97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p>
    <w:p w14:paraId="5A3AB045" w14:textId="77777777" w:rsidR="00D2092E" w:rsidRPr="00D2092E" w:rsidRDefault="00D2092E" w:rsidP="00D9746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laiem sihtrühm on kolmandate viisanõudega riikide kodanikud, kelle jaoks muudab ühtlustatud viisade väljastamine menetlusprotsessi lihtsamaks, kliendisõbralikumaks ning hõlbustab seaduslikku reisimist.</w:t>
      </w:r>
    </w:p>
    <w:p w14:paraId="18891A3D" w14:textId="77777777" w:rsidR="00D2092E" w:rsidRPr="00D2092E" w:rsidRDefault="00D2092E" w:rsidP="00D97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
    <w:p w14:paraId="5EC06176" w14:textId="77777777" w:rsidR="00D2092E" w:rsidRPr="00D2092E" w:rsidRDefault="00D2092E" w:rsidP="00D9746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projekti mõju ja ulatus on üleriigiline.</w:t>
      </w:r>
      <w:r w:rsidRPr="00D2092E">
        <w:t xml:space="preserve"> </w:t>
      </w:r>
    </w:p>
    <w:p w14:paraId="1567DAC4" w14:textId="77777777" w:rsidR="00D2092E" w:rsidRPr="00D2092E" w:rsidRDefault="00D2092E" w:rsidP="00D974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
    <w:p w14:paraId="4C403E16" w14:textId="77777777" w:rsidR="00D2092E" w:rsidRPr="00D2092E" w:rsidRDefault="00D2092E" w:rsidP="00D9746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eesmärgid saavutatakse järgnevate toetatavate projektide elluviimise tulemusel</w:t>
      </w:r>
    </w:p>
    <w:p w14:paraId="579AA443"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629C891C" w14:textId="77777777" w:rsidR="00D2092E" w:rsidRPr="00D2092E" w:rsidRDefault="00D2092E" w:rsidP="00D97466">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092E">
        <w:rPr>
          <w:rFonts w:ascii="Times New Roman" w:hAnsi="Times New Roman" w:cs="Times New Roman"/>
          <w:b/>
          <w:bCs/>
          <w:sz w:val="24"/>
          <w:szCs w:val="24"/>
        </w:rPr>
        <w:t>„VIISAMENETLEJATE KOOLITUSED“</w:t>
      </w:r>
      <w:r w:rsidRPr="00D2092E">
        <w:rPr>
          <w:sz w:val="16"/>
          <w:szCs w:val="16"/>
        </w:rPr>
        <w:t xml:space="preserve"> </w:t>
      </w:r>
      <w:r w:rsidRPr="00D2092E">
        <w:rPr>
          <w:rFonts w:ascii="Times New Roman" w:hAnsi="Times New Roman" w:cs="Times New Roman"/>
          <w:sz w:val="24"/>
          <w:szCs w:val="24"/>
        </w:rPr>
        <w:t>(sekkumisliik 001 Viisataotluste menetlemise parandamine):</w:t>
      </w:r>
    </w:p>
    <w:p w14:paraId="2A44F128" w14:textId="77777777" w:rsidR="00D2092E" w:rsidRPr="00D2092E" w:rsidRDefault="00D2092E" w:rsidP="00D9746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092E">
        <w:rPr>
          <w:rFonts w:ascii="Times New Roman" w:hAnsi="Times New Roman" w:cs="Times New Roman"/>
          <w:b/>
          <w:bCs/>
          <w:i/>
          <w:iCs/>
          <w:sz w:val="24"/>
          <w:szCs w:val="24"/>
        </w:rPr>
        <w:t>Projekti eesmärk ja sisu</w:t>
      </w:r>
      <w:r w:rsidRPr="00D2092E">
        <w:rPr>
          <w:rFonts w:ascii="Times New Roman" w:hAnsi="Times New Roman" w:cs="Times New Roman"/>
          <w:sz w:val="24"/>
          <w:szCs w:val="24"/>
        </w:rPr>
        <w:t xml:space="preserve">: Schengeni viisade menetlejate koolitamine ja stažeerimisprogramm, Schengeni hindamiseks riiklike ekspertide ettevalmistamine, et tagada menetlejate pädevus ning viisaeeskirja ja </w:t>
      </w:r>
      <w:proofErr w:type="spellStart"/>
      <w:r w:rsidRPr="00D2092E">
        <w:rPr>
          <w:rFonts w:ascii="Times New Roman" w:hAnsi="Times New Roman" w:cs="Times New Roman"/>
          <w:sz w:val="24"/>
          <w:szCs w:val="24"/>
        </w:rPr>
        <w:t>VISi</w:t>
      </w:r>
      <w:proofErr w:type="spellEnd"/>
      <w:r w:rsidRPr="00D2092E">
        <w:rPr>
          <w:rFonts w:ascii="Times New Roman" w:hAnsi="Times New Roman" w:cs="Times New Roman"/>
          <w:sz w:val="24"/>
          <w:szCs w:val="24"/>
        </w:rPr>
        <w:t xml:space="preserve"> määruse ühetaoline rakendamine. Projekti käigus korraldatakse vähemalt viis erinevas vormis koolitust.</w:t>
      </w:r>
    </w:p>
    <w:p w14:paraId="31E45A48" w14:textId="77777777" w:rsidR="00D2092E" w:rsidRPr="00D2092E" w:rsidRDefault="00D2092E" w:rsidP="00D9746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092E">
        <w:rPr>
          <w:rFonts w:ascii="Times New Roman" w:hAnsi="Times New Roman" w:cs="Times New Roman"/>
          <w:b/>
          <w:bCs/>
          <w:i/>
          <w:iCs/>
          <w:sz w:val="24"/>
          <w:szCs w:val="24"/>
        </w:rPr>
        <w:t>Projekti abikõlblikkuse periood</w:t>
      </w:r>
      <w:r w:rsidRPr="00D2092E">
        <w:rPr>
          <w:rFonts w:ascii="Times New Roman" w:hAnsi="Times New Roman" w:cs="Times New Roman"/>
          <w:sz w:val="24"/>
          <w:szCs w:val="24"/>
        </w:rPr>
        <w:t xml:space="preserve">: 01.01.2024–31.12.2029 </w:t>
      </w:r>
    </w:p>
    <w:p w14:paraId="20685253" w14:textId="77777777" w:rsidR="00D2092E" w:rsidRPr="00D2092E" w:rsidRDefault="00D2092E" w:rsidP="00D9746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092E">
        <w:rPr>
          <w:rFonts w:ascii="Times New Roman" w:hAnsi="Times New Roman" w:cs="Times New Roman"/>
          <w:b/>
          <w:bCs/>
          <w:i/>
          <w:iCs/>
          <w:sz w:val="24"/>
          <w:szCs w:val="24"/>
        </w:rPr>
        <w:t>Projekti elluviija</w:t>
      </w:r>
      <w:r w:rsidRPr="00D2092E">
        <w:rPr>
          <w:rFonts w:ascii="Times New Roman" w:hAnsi="Times New Roman" w:cs="Times New Roman"/>
          <w:sz w:val="24"/>
          <w:szCs w:val="24"/>
        </w:rPr>
        <w:t xml:space="preserve">: </w:t>
      </w:r>
      <w:proofErr w:type="spellStart"/>
      <w:r w:rsidRPr="00D2092E">
        <w:rPr>
          <w:rFonts w:ascii="Times New Roman" w:hAnsi="Times New Roman" w:cs="Times New Roman"/>
          <w:sz w:val="24"/>
          <w:szCs w:val="24"/>
        </w:rPr>
        <w:t>VäM</w:t>
      </w:r>
      <w:proofErr w:type="spellEnd"/>
    </w:p>
    <w:p w14:paraId="5D2B0FA5" w14:textId="77777777" w:rsidR="00D2092E" w:rsidRPr="00D2092E" w:rsidRDefault="00D2092E" w:rsidP="00D9746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092E">
        <w:rPr>
          <w:rFonts w:ascii="Times New Roman" w:hAnsi="Times New Roman" w:cs="Times New Roman"/>
          <w:b/>
          <w:bCs/>
          <w:i/>
          <w:iCs/>
          <w:sz w:val="24"/>
          <w:szCs w:val="24"/>
        </w:rPr>
        <w:t>Projekti sihtrühm</w:t>
      </w:r>
      <w:r w:rsidRPr="00D2092E">
        <w:rPr>
          <w:rFonts w:ascii="Times New Roman" w:hAnsi="Times New Roman" w:cs="Times New Roman"/>
          <w:sz w:val="24"/>
          <w:szCs w:val="24"/>
        </w:rPr>
        <w:t xml:space="preserve">: viisamenetlusega seotud isikud, sh </w:t>
      </w:r>
      <w:proofErr w:type="spellStart"/>
      <w:r w:rsidRPr="00D2092E">
        <w:rPr>
          <w:rFonts w:ascii="Times New Roman" w:hAnsi="Times New Roman" w:cs="Times New Roman"/>
          <w:sz w:val="24"/>
          <w:szCs w:val="24"/>
        </w:rPr>
        <w:t>VäMi</w:t>
      </w:r>
      <w:proofErr w:type="spellEnd"/>
      <w:r w:rsidRPr="00D2092E">
        <w:rPr>
          <w:rFonts w:ascii="Times New Roman" w:hAnsi="Times New Roman" w:cs="Times New Roman"/>
          <w:sz w:val="24"/>
          <w:szCs w:val="24"/>
        </w:rPr>
        <w:t>, PPA ja KAPO teenistujad</w:t>
      </w:r>
    </w:p>
    <w:p w14:paraId="58041072" w14:textId="77777777" w:rsidR="00D2092E" w:rsidRPr="00D2092E" w:rsidRDefault="00D2092E" w:rsidP="00D974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2EF7C7A5" w14:textId="77777777" w:rsidR="00D2092E" w:rsidRPr="00D2092E" w:rsidRDefault="00D2092E" w:rsidP="00D97466">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092E">
        <w:rPr>
          <w:rFonts w:ascii="Times New Roman" w:hAnsi="Times New Roman" w:cs="Times New Roman"/>
          <w:b/>
          <w:bCs/>
          <w:sz w:val="24"/>
          <w:szCs w:val="24"/>
        </w:rPr>
        <w:t>„KONSULAARKOOSTÖÖ“</w:t>
      </w:r>
      <w:r w:rsidRPr="00D2092E">
        <w:rPr>
          <w:sz w:val="16"/>
          <w:szCs w:val="16"/>
        </w:rPr>
        <w:t xml:space="preserve"> </w:t>
      </w:r>
      <w:r w:rsidRPr="00D2092E">
        <w:rPr>
          <w:rFonts w:ascii="Times New Roman" w:hAnsi="Times New Roman" w:cs="Times New Roman"/>
          <w:sz w:val="24"/>
          <w:szCs w:val="24"/>
        </w:rPr>
        <w:t>(sekkumisliik 004 Konsulaarkoostöö):</w:t>
      </w:r>
    </w:p>
    <w:p w14:paraId="72B2E3CC" w14:textId="77777777" w:rsidR="00D2092E" w:rsidRPr="00D2092E" w:rsidRDefault="00D2092E" w:rsidP="00D9746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092E">
        <w:rPr>
          <w:rFonts w:ascii="Times New Roman" w:hAnsi="Times New Roman" w:cs="Times New Roman"/>
          <w:b/>
          <w:bCs/>
          <w:i/>
          <w:iCs/>
          <w:sz w:val="24"/>
          <w:szCs w:val="24"/>
        </w:rPr>
        <w:t>Projekti eesmärk ja sisu</w:t>
      </w:r>
      <w:r w:rsidRPr="00D2092E">
        <w:rPr>
          <w:rFonts w:ascii="Times New Roman" w:hAnsi="Times New Roman" w:cs="Times New Roman"/>
          <w:sz w:val="24"/>
          <w:szCs w:val="24"/>
        </w:rPr>
        <w:t xml:space="preserve">: Liikmesriikide </w:t>
      </w:r>
      <w:proofErr w:type="spellStart"/>
      <w:r w:rsidRPr="00D2092E">
        <w:rPr>
          <w:rFonts w:ascii="Times New Roman" w:hAnsi="Times New Roman" w:cs="Times New Roman"/>
          <w:sz w:val="24"/>
          <w:szCs w:val="24"/>
        </w:rPr>
        <w:t>ühisauditid</w:t>
      </w:r>
      <w:proofErr w:type="spellEnd"/>
      <w:r w:rsidRPr="00D2092E">
        <w:rPr>
          <w:rFonts w:ascii="Times New Roman" w:hAnsi="Times New Roman" w:cs="Times New Roman"/>
          <w:sz w:val="24"/>
          <w:szCs w:val="24"/>
        </w:rPr>
        <w:t xml:space="preserve"> väliste teenuseosutajate viisakeskustesse ja õppekäigud Eestit viisade väljastamisel esindavate liikmesriikide esindustesse. Eesmärgiks erinevate koostöövormide arendamine, et vahetada teadmisi ja parimaid praktikaid ning seeläbi tagada viisaeeskirja ja VIS määruse ühetaoline rakendamine. </w:t>
      </w:r>
    </w:p>
    <w:p w14:paraId="53DA07AA" w14:textId="77777777" w:rsidR="00D2092E" w:rsidRPr="00D2092E" w:rsidRDefault="00D2092E" w:rsidP="00D9746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092E">
        <w:rPr>
          <w:rFonts w:ascii="Times New Roman" w:hAnsi="Times New Roman" w:cs="Times New Roman"/>
          <w:b/>
          <w:bCs/>
          <w:i/>
          <w:iCs/>
          <w:sz w:val="24"/>
          <w:szCs w:val="24"/>
        </w:rPr>
        <w:t>Projekti abikõlblikkuse periood</w:t>
      </w:r>
      <w:r w:rsidRPr="00D2092E">
        <w:rPr>
          <w:rFonts w:ascii="Times New Roman" w:hAnsi="Times New Roman" w:cs="Times New Roman"/>
          <w:sz w:val="24"/>
          <w:szCs w:val="24"/>
        </w:rPr>
        <w:t xml:space="preserve">: 01.01.2024–31.12.2029 </w:t>
      </w:r>
    </w:p>
    <w:p w14:paraId="6E64D6A7" w14:textId="77777777" w:rsidR="00D2092E" w:rsidRPr="00D2092E" w:rsidRDefault="00D2092E" w:rsidP="00D9746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D2092E">
        <w:rPr>
          <w:rFonts w:ascii="Times New Roman" w:hAnsi="Times New Roman" w:cs="Times New Roman"/>
          <w:b/>
          <w:bCs/>
          <w:i/>
          <w:iCs/>
          <w:sz w:val="24"/>
          <w:szCs w:val="24"/>
        </w:rPr>
        <w:t>Projekti elluviija</w:t>
      </w:r>
      <w:r w:rsidRPr="00D2092E">
        <w:rPr>
          <w:rFonts w:ascii="Times New Roman" w:hAnsi="Times New Roman" w:cs="Times New Roman"/>
          <w:sz w:val="24"/>
          <w:szCs w:val="24"/>
        </w:rPr>
        <w:t xml:space="preserve">: </w:t>
      </w:r>
      <w:proofErr w:type="spellStart"/>
      <w:r w:rsidRPr="00D2092E">
        <w:rPr>
          <w:rFonts w:ascii="Times New Roman" w:hAnsi="Times New Roman" w:cs="Times New Roman"/>
          <w:sz w:val="24"/>
          <w:szCs w:val="24"/>
        </w:rPr>
        <w:t>VäM</w:t>
      </w:r>
      <w:proofErr w:type="spellEnd"/>
    </w:p>
    <w:p w14:paraId="635D6F97" w14:textId="43544156" w:rsidR="00D2092E" w:rsidRDefault="00D2092E" w:rsidP="00D9746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ins w:id="60" w:author="Aivi Kuivonen" w:date="2025-09-05T09:32:00Z"/>
          <w:rFonts w:ascii="Times New Roman" w:hAnsi="Times New Roman" w:cs="Times New Roman"/>
          <w:sz w:val="24"/>
          <w:szCs w:val="24"/>
        </w:rPr>
      </w:pPr>
      <w:r w:rsidRPr="00D2092E">
        <w:rPr>
          <w:rFonts w:ascii="Times New Roman" w:hAnsi="Times New Roman" w:cs="Times New Roman"/>
          <w:b/>
          <w:bCs/>
          <w:i/>
          <w:iCs/>
          <w:sz w:val="24"/>
          <w:szCs w:val="24"/>
        </w:rPr>
        <w:t>Projekti sihtrühm</w:t>
      </w:r>
      <w:r w:rsidRPr="00D2092E">
        <w:rPr>
          <w:rFonts w:ascii="Times New Roman" w:hAnsi="Times New Roman" w:cs="Times New Roman"/>
          <w:sz w:val="24"/>
          <w:szCs w:val="24"/>
        </w:rPr>
        <w:t>: viisamenetlusega seotud isikud</w:t>
      </w:r>
    </w:p>
    <w:p w14:paraId="061FFAA3" w14:textId="77777777" w:rsidR="00107219" w:rsidRPr="00D2092E" w:rsidDel="00107219" w:rsidRDefault="00107219" w:rsidP="00D216F8">
      <w:pPr>
        <w:numPr>
          <w:ilvl w:val="2"/>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del w:id="61" w:author="Aivi Kuivonen" w:date="2025-09-05T09:33:00Z"/>
          <w:rFonts w:ascii="Times New Roman" w:hAnsi="Times New Roman" w:cs="Times New Roman"/>
          <w:sz w:val="24"/>
          <w:szCs w:val="24"/>
        </w:rPr>
      </w:pPr>
    </w:p>
    <w:p w14:paraId="527FFF7D" w14:textId="13D72665" w:rsidR="00107219" w:rsidRDefault="00107219" w:rsidP="000E1481">
      <w:pPr>
        <w:numPr>
          <w:ilvl w:val="2"/>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ins w:id="62" w:author="Aivi Kuivonen" w:date="2025-09-05T09:33:00Z"/>
          <w:rFonts w:ascii="Times New Roman" w:hAnsi="Times New Roman" w:cs="Times New Roman"/>
          <w:sz w:val="24"/>
          <w:szCs w:val="24"/>
        </w:rPr>
      </w:pPr>
      <w:ins w:id="63" w:author="Aivi Kuivonen" w:date="2025-09-05T09:33:00Z">
        <w:r w:rsidRPr="00D216F8">
          <w:rPr>
            <w:rFonts w:ascii="Times New Roman" w:hAnsi="Times New Roman" w:cs="Times New Roman"/>
            <w:b/>
            <w:bCs/>
            <w:sz w:val="24"/>
            <w:szCs w:val="24"/>
          </w:rPr>
          <w:t>„</w:t>
        </w:r>
      </w:ins>
      <w:ins w:id="64" w:author="Aivi Kuivonen" w:date="2025-09-05T09:39:00Z">
        <w:r w:rsidR="00D216F8">
          <w:rPr>
            <w:rFonts w:ascii="Times New Roman" w:hAnsi="Times New Roman" w:cs="Times New Roman"/>
            <w:b/>
            <w:bCs/>
            <w:sz w:val="24"/>
            <w:szCs w:val="24"/>
          </w:rPr>
          <w:t xml:space="preserve">TEGEVUSTOETUS – </w:t>
        </w:r>
      </w:ins>
      <w:ins w:id="65" w:author="Aivi Kuivonen" w:date="2025-09-05T09:33:00Z">
        <w:r w:rsidRPr="00D216F8">
          <w:rPr>
            <w:rFonts w:ascii="Times New Roman" w:hAnsi="Times New Roman" w:cs="Times New Roman"/>
            <w:b/>
            <w:bCs/>
            <w:sz w:val="24"/>
            <w:szCs w:val="24"/>
          </w:rPr>
          <w:t>VIISAMENETLUSE TÕHUSTAMINE“</w:t>
        </w:r>
        <w:r>
          <w:rPr>
            <w:rFonts w:ascii="Times New Roman" w:hAnsi="Times New Roman" w:cs="Times New Roman"/>
            <w:sz w:val="24"/>
            <w:szCs w:val="24"/>
          </w:rPr>
          <w:t xml:space="preserve"> (sekkumisliik </w:t>
        </w:r>
      </w:ins>
      <w:ins w:id="66" w:author="Aivi Kuivonen" w:date="2025-09-05T11:10:00Z">
        <w:r w:rsidR="000E1481">
          <w:rPr>
            <w:rFonts w:ascii="Times New Roman" w:hAnsi="Times New Roman" w:cs="Times New Roman"/>
            <w:sz w:val="24"/>
            <w:szCs w:val="24"/>
          </w:rPr>
          <w:t xml:space="preserve">008 </w:t>
        </w:r>
      </w:ins>
      <w:ins w:id="67" w:author="Aivi Kuivonen" w:date="2025-09-05T11:11:00Z">
        <w:r w:rsidR="000E1481">
          <w:rPr>
            <w:rFonts w:ascii="Times New Roman" w:hAnsi="Times New Roman" w:cs="Times New Roman"/>
            <w:sz w:val="24"/>
            <w:szCs w:val="24"/>
          </w:rPr>
          <w:t>Tegevustoetus – ühine viisapoliitika)</w:t>
        </w:r>
      </w:ins>
    </w:p>
    <w:p w14:paraId="100E7B86" w14:textId="3A2081E7" w:rsidR="00107219" w:rsidRPr="000E1481" w:rsidRDefault="00D216F8" w:rsidP="000E1481">
      <w:pPr>
        <w:pStyle w:val="Default"/>
        <w:numPr>
          <w:ilvl w:val="3"/>
          <w:numId w:val="4"/>
        </w:numPr>
        <w:jc w:val="both"/>
        <w:rPr>
          <w:ins w:id="68" w:author="Aivi Kuivonen" w:date="2025-09-05T09:34:00Z"/>
        </w:rPr>
      </w:pPr>
      <w:ins w:id="69" w:author="Aivi Kuivonen" w:date="2025-09-05T09:33:00Z">
        <w:r w:rsidRPr="00D216F8">
          <w:rPr>
            <w:b/>
            <w:bCs/>
            <w:i/>
            <w:iCs/>
          </w:rPr>
          <w:t>Pro</w:t>
        </w:r>
      </w:ins>
      <w:ins w:id="70" w:author="Aivi Kuivonen" w:date="2025-09-05T09:34:00Z">
        <w:r w:rsidRPr="00D216F8">
          <w:rPr>
            <w:b/>
            <w:bCs/>
            <w:i/>
            <w:iCs/>
          </w:rPr>
          <w:t>jekti eesmärk ja sisu</w:t>
        </w:r>
        <w:r>
          <w:t>:</w:t>
        </w:r>
      </w:ins>
      <w:ins w:id="71" w:author="Aivi Kuivonen" w:date="2025-09-05T09:35:00Z">
        <w:r>
          <w:t xml:space="preserve"> </w:t>
        </w:r>
      </w:ins>
      <w:ins w:id="72" w:author="Aivi Kuivonen" w:date="2025-09-05T11:08:00Z">
        <w:r w:rsidR="000E1481">
          <w:t>Schengeni v</w:t>
        </w:r>
      </w:ins>
      <w:ins w:id="73" w:author="Aivi Kuivonen" w:date="2025-09-05T10:26:00Z">
        <w:r w:rsidR="00F54900">
          <w:rPr>
            <w:sz w:val="23"/>
            <w:szCs w:val="23"/>
          </w:rPr>
          <w:t>iisa</w:t>
        </w:r>
      </w:ins>
      <w:ins w:id="74" w:author="Aivi Kuivonen" w:date="2025-09-05T11:09:00Z">
        <w:r w:rsidR="000E1481">
          <w:rPr>
            <w:sz w:val="23"/>
            <w:szCs w:val="23"/>
          </w:rPr>
          <w:t xml:space="preserve"> </w:t>
        </w:r>
      </w:ins>
      <w:ins w:id="75" w:author="Aivi Kuivonen" w:date="2025-09-05T10:26:00Z">
        <w:r w:rsidR="00F54900">
          <w:rPr>
            <w:sz w:val="23"/>
            <w:szCs w:val="23"/>
          </w:rPr>
          <w:t>taotlemisega seotud teenus</w:t>
        </w:r>
      </w:ins>
      <w:ins w:id="76" w:author="Aivi Kuivonen" w:date="2025-09-05T11:06:00Z">
        <w:r w:rsidR="000C78EE">
          <w:rPr>
            <w:sz w:val="23"/>
            <w:szCs w:val="23"/>
          </w:rPr>
          <w:t>te tõhusam osutamine</w:t>
        </w:r>
      </w:ins>
      <w:ins w:id="77" w:author="Aivi Kuivonen" w:date="2025-09-05T10:26:00Z">
        <w:r w:rsidR="00F54900">
          <w:rPr>
            <w:sz w:val="23"/>
            <w:szCs w:val="23"/>
          </w:rPr>
          <w:t>, säilitades samal ajal viisamenetluse turvalisuse ja tervikl</w:t>
        </w:r>
      </w:ins>
      <w:ins w:id="78" w:author="Aivi Kuivonen" w:date="2025-09-25T10:08:00Z">
        <w:r w:rsidR="00F62A2E">
          <w:rPr>
            <w:sz w:val="23"/>
            <w:szCs w:val="23"/>
          </w:rPr>
          <w:t>ikk</w:t>
        </w:r>
      </w:ins>
      <w:ins w:id="79" w:author="Aivi Kuivonen" w:date="2025-09-05T10:26:00Z">
        <w:r w:rsidR="00F54900">
          <w:rPr>
            <w:sz w:val="23"/>
            <w:szCs w:val="23"/>
          </w:rPr>
          <w:t>use</w:t>
        </w:r>
      </w:ins>
      <w:ins w:id="80" w:author="Aivi Kuivonen" w:date="2025-09-05T11:06:00Z">
        <w:r w:rsidR="000C78EE">
          <w:rPr>
            <w:sz w:val="23"/>
            <w:szCs w:val="23"/>
          </w:rPr>
          <w:t xml:space="preserve">. </w:t>
        </w:r>
      </w:ins>
      <w:ins w:id="81" w:author="Aivi Kuivonen" w:date="2025-09-05T11:08:00Z">
        <w:r w:rsidR="000E1481">
          <w:rPr>
            <w:sz w:val="23"/>
            <w:szCs w:val="23"/>
          </w:rPr>
          <w:t xml:space="preserve">Projekti raames </w:t>
        </w:r>
      </w:ins>
      <w:ins w:id="82" w:author="Aivi Kuivonen" w:date="2025-09-05T11:07:00Z">
        <w:r w:rsidR="000E1481" w:rsidRPr="00371816">
          <w:t xml:space="preserve">palkab või saadab </w:t>
        </w:r>
      </w:ins>
      <w:ins w:id="83" w:author="Aivi Kuivonen" w:date="2025-09-05T11:09:00Z">
        <w:r w:rsidR="000E1481">
          <w:t>v</w:t>
        </w:r>
      </w:ins>
      <w:ins w:id="84" w:author="Aivi Kuivonen" w:date="2025-09-05T11:08:00Z">
        <w:r w:rsidR="000E1481">
          <w:t xml:space="preserve">älisministeerium </w:t>
        </w:r>
      </w:ins>
      <w:ins w:id="85" w:author="Aivi Kuivonen" w:date="2025-09-05T11:07:00Z">
        <w:r w:rsidR="000E1481" w:rsidRPr="00371816">
          <w:t>Schengeni viisasid menetlevatesse Eesti esindustesse, kus töökoormus on suurenenud, täiendavalt konsulaartöötajaid</w:t>
        </w:r>
      </w:ins>
      <w:ins w:id="86" w:author="Aivi Kuivonen" w:date="2025-09-05T11:08:00Z">
        <w:r w:rsidR="000E1481">
          <w:t>.</w:t>
        </w:r>
      </w:ins>
    </w:p>
    <w:p w14:paraId="724887D2" w14:textId="119211BB" w:rsidR="00D216F8" w:rsidRDefault="00D216F8" w:rsidP="000E1481">
      <w:pPr>
        <w:pStyle w:val="ListParagraph"/>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87" w:author="Aivi Kuivonen" w:date="2025-09-05T09:34:00Z"/>
          <w:rFonts w:ascii="Times New Roman" w:hAnsi="Times New Roman" w:cs="Times New Roman"/>
          <w:sz w:val="24"/>
          <w:szCs w:val="24"/>
        </w:rPr>
      </w:pPr>
      <w:ins w:id="88" w:author="Aivi Kuivonen" w:date="2025-09-05T09:34:00Z">
        <w:r w:rsidRPr="00D216F8">
          <w:rPr>
            <w:rFonts w:ascii="Times New Roman" w:hAnsi="Times New Roman" w:cs="Times New Roman"/>
            <w:b/>
            <w:bCs/>
            <w:i/>
            <w:iCs/>
            <w:sz w:val="24"/>
            <w:szCs w:val="24"/>
          </w:rPr>
          <w:t>Projekti abikõlblikkuse periood:</w:t>
        </w:r>
      </w:ins>
      <w:ins w:id="89" w:author="Aivi Kuivonen" w:date="2025-09-05T09:35:00Z">
        <w:r>
          <w:rPr>
            <w:rFonts w:ascii="Times New Roman" w:hAnsi="Times New Roman" w:cs="Times New Roman"/>
            <w:sz w:val="24"/>
            <w:szCs w:val="24"/>
          </w:rPr>
          <w:t xml:space="preserve"> 01.01.2026–31.12.2029</w:t>
        </w:r>
      </w:ins>
    </w:p>
    <w:p w14:paraId="5FF09418" w14:textId="1B3252B2" w:rsidR="00D216F8" w:rsidRDefault="00D216F8" w:rsidP="000E1481">
      <w:pPr>
        <w:pStyle w:val="ListParagraph"/>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90" w:author="Aivi Kuivonen" w:date="2025-09-05T09:34:00Z"/>
          <w:rFonts w:ascii="Times New Roman" w:hAnsi="Times New Roman" w:cs="Times New Roman"/>
          <w:sz w:val="24"/>
          <w:szCs w:val="24"/>
        </w:rPr>
      </w:pPr>
      <w:ins w:id="91" w:author="Aivi Kuivonen" w:date="2025-09-05T09:34:00Z">
        <w:r w:rsidRPr="00D216F8">
          <w:rPr>
            <w:rFonts w:ascii="Times New Roman" w:hAnsi="Times New Roman" w:cs="Times New Roman"/>
            <w:b/>
            <w:bCs/>
            <w:i/>
            <w:iCs/>
            <w:sz w:val="24"/>
            <w:szCs w:val="24"/>
          </w:rPr>
          <w:t>Projekti elluviija:</w:t>
        </w:r>
        <w:r>
          <w:rPr>
            <w:rFonts w:ascii="Times New Roman" w:hAnsi="Times New Roman" w:cs="Times New Roman"/>
            <w:sz w:val="24"/>
            <w:szCs w:val="24"/>
          </w:rPr>
          <w:t xml:space="preserve"> </w:t>
        </w:r>
        <w:proofErr w:type="spellStart"/>
        <w:r>
          <w:rPr>
            <w:rFonts w:ascii="Times New Roman" w:hAnsi="Times New Roman" w:cs="Times New Roman"/>
            <w:sz w:val="24"/>
            <w:szCs w:val="24"/>
          </w:rPr>
          <w:t>VäM</w:t>
        </w:r>
        <w:proofErr w:type="spellEnd"/>
      </w:ins>
    </w:p>
    <w:p w14:paraId="7432BB9D" w14:textId="14D41080" w:rsidR="00D216F8" w:rsidRDefault="00D216F8" w:rsidP="000E1481">
      <w:pPr>
        <w:pStyle w:val="ListParagraph"/>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92" w:author="Aivi Kuivonen" w:date="2025-09-05T09:38:00Z"/>
          <w:rFonts w:ascii="Times New Roman" w:hAnsi="Times New Roman" w:cs="Times New Roman"/>
          <w:sz w:val="24"/>
          <w:szCs w:val="24"/>
        </w:rPr>
      </w:pPr>
      <w:ins w:id="93" w:author="Aivi Kuivonen" w:date="2025-09-05T09:34:00Z">
        <w:r w:rsidRPr="00D216F8">
          <w:rPr>
            <w:rFonts w:ascii="Times New Roman" w:hAnsi="Times New Roman" w:cs="Times New Roman"/>
            <w:b/>
            <w:bCs/>
            <w:i/>
            <w:iCs/>
            <w:sz w:val="24"/>
            <w:szCs w:val="24"/>
          </w:rPr>
          <w:t>Projekti sihtrühm:</w:t>
        </w:r>
        <w:r>
          <w:rPr>
            <w:rFonts w:ascii="Times New Roman" w:hAnsi="Times New Roman" w:cs="Times New Roman"/>
            <w:sz w:val="24"/>
            <w:szCs w:val="24"/>
          </w:rPr>
          <w:t xml:space="preserve"> viisamenetlusega seotud isikud</w:t>
        </w:r>
      </w:ins>
    </w:p>
    <w:p w14:paraId="06152EC5" w14:textId="7D4CAF8C" w:rsidR="00D216F8" w:rsidRPr="00D216F8" w:rsidRDefault="00D216F8" w:rsidP="000E1481">
      <w:pPr>
        <w:pStyle w:val="ListParagraph"/>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i/>
          <w:iCs/>
          <w:sz w:val="24"/>
          <w:szCs w:val="24"/>
        </w:rPr>
      </w:pPr>
      <w:ins w:id="94" w:author="Aivi Kuivonen" w:date="2025-09-05T09:38:00Z">
        <w:r w:rsidRPr="00D216F8">
          <w:rPr>
            <w:rFonts w:ascii="Times New Roman" w:hAnsi="Times New Roman" w:cs="Times New Roman"/>
            <w:i/>
            <w:iCs/>
            <w:sz w:val="24"/>
            <w:szCs w:val="24"/>
          </w:rPr>
          <w:t>(muudetud siseministri …kk nr …)</w:t>
        </w:r>
      </w:ins>
    </w:p>
    <w:p w14:paraId="0F446B7F" w14:textId="77777777" w:rsidR="00D2092E" w:rsidRPr="00D2092E" w:rsidRDefault="00D2092E" w:rsidP="00D97466">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b/>
          <w:bCs/>
          <w:sz w:val="24"/>
          <w:szCs w:val="24"/>
        </w:rPr>
      </w:pPr>
      <w:r w:rsidRPr="00D2092E">
        <w:rPr>
          <w:rFonts w:ascii="Times New Roman" w:hAnsi="Times New Roman" w:cs="Times New Roman"/>
          <w:b/>
          <w:bCs/>
          <w:sz w:val="24"/>
          <w:szCs w:val="24"/>
        </w:rPr>
        <w:t>Riigiabi</w:t>
      </w:r>
    </w:p>
    <w:p w14:paraId="4EDCB091" w14:textId="77777777" w:rsidR="00D2092E" w:rsidRPr="00D2092E" w:rsidRDefault="00D2092E" w:rsidP="00D974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r w:rsidRPr="00D2092E">
        <w:rPr>
          <w:rFonts w:ascii="Times New Roman" w:hAnsi="Times New Roman" w:cs="Times New Roman"/>
          <w:sz w:val="24"/>
          <w:szCs w:val="24"/>
        </w:rPr>
        <w:t>Antav toetus ei ole riigiabi ega vähese tähtsusega abi.</w:t>
      </w:r>
    </w:p>
    <w:p w14:paraId="036E84D2" w14:textId="77777777" w:rsidR="00D2092E" w:rsidRPr="00D2092E" w:rsidRDefault="00D2092E" w:rsidP="00D97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
    <w:p w14:paraId="41EA0D1C" w14:textId="77777777" w:rsidR="00D2092E" w:rsidRPr="00D2092E" w:rsidRDefault="00D2092E" w:rsidP="00D97466">
      <w:pPr>
        <w:keepNext/>
        <w:numPr>
          <w:ilvl w:val="0"/>
          <w:numId w:val="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bookmarkStart w:id="95" w:name="_Toc178472296"/>
      <w:bookmarkStart w:id="96" w:name="_Toc178407910"/>
      <w:bookmarkStart w:id="97" w:name="_Toc178406142"/>
      <w:bookmarkStart w:id="98" w:name="_Toc175708669"/>
      <w:bookmarkStart w:id="99" w:name="_Toc170275215"/>
      <w:bookmarkStart w:id="100" w:name="_Toc170272768"/>
      <w:bookmarkStart w:id="101" w:name="_Toc170205233"/>
      <w:bookmarkStart w:id="102" w:name="_Toc170120418"/>
      <w:bookmarkStart w:id="103" w:name="_Toc170119589"/>
      <w:bookmarkStart w:id="104" w:name="_Toc170119231"/>
      <w:r w:rsidRPr="00D2092E">
        <w:rPr>
          <w:rFonts w:ascii="Times New Roman" w:eastAsia="Times New Roman" w:hAnsi="Times New Roman" w:cs="Times New Roman"/>
          <w:b/>
          <w:bCs/>
          <w:color w:val="000000" w:themeColor="text1"/>
          <w:kern w:val="32"/>
          <w:sz w:val="24"/>
          <w:szCs w:val="24"/>
        </w:rPr>
        <w:t>Eelarve ja tulemused</w:t>
      </w:r>
      <w:r w:rsidRPr="00D2092E">
        <w:rPr>
          <w:rFonts w:ascii="Times New Roman" w:hAnsi="Times New Roman" w:cs="Times New Roman"/>
          <w:sz w:val="24"/>
          <w:szCs w:val="24"/>
          <w:vertAlign w:val="superscript"/>
        </w:rPr>
        <w:footnoteReference w:id="8"/>
      </w:r>
    </w:p>
    <w:p w14:paraId="4B05B414" w14:textId="6E547954"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eelarve on </w:t>
      </w:r>
      <w:ins w:id="105" w:author="Aivi Kuivonen" w:date="2025-09-05T11:35:00Z">
        <w:r w:rsidR="00112F77">
          <w:rPr>
            <w:rFonts w:ascii="Times New Roman" w:hAnsi="Times New Roman" w:cs="Times New Roman"/>
            <w:sz w:val="24"/>
            <w:szCs w:val="24"/>
          </w:rPr>
          <w:t>95</w:t>
        </w:r>
      </w:ins>
      <w:del w:id="106" w:author="Aivi Kuivonen" w:date="2025-09-05T11:35:00Z">
        <w:r w:rsidRPr="00D2092E" w:rsidDel="00112F77">
          <w:rPr>
            <w:rFonts w:ascii="Times New Roman" w:hAnsi="Times New Roman" w:cs="Times New Roman"/>
            <w:sz w:val="24"/>
            <w:szCs w:val="24"/>
          </w:rPr>
          <w:delText>68</w:delText>
        </w:r>
      </w:del>
      <w:r w:rsidRPr="00D2092E">
        <w:rPr>
          <w:rFonts w:ascii="Times New Roman" w:hAnsi="Times New Roman" w:cs="Times New Roman"/>
          <w:sz w:val="24"/>
          <w:szCs w:val="24"/>
        </w:rPr>
        <w:t>0 000 eurot (koos käibemaksuga). Eelarve koosneb BMVI toetusest (75%) ja riiklikust kaasfinantseeringust (25%). Omafinantseeringut ei ole ette nähtud.</w:t>
      </w:r>
    </w:p>
    <w:p w14:paraId="34DA32FE" w14:textId="77777777" w:rsidR="00D2092E" w:rsidRPr="00D2092E" w:rsidRDefault="00D2092E" w:rsidP="00D97466">
      <w:pPr>
        <w:spacing w:line="240" w:lineRule="auto"/>
        <w:ind w:left="567"/>
        <w:contextualSpacing/>
        <w:jc w:val="both"/>
        <w:rPr>
          <w:rFonts w:ascii="Times New Roman" w:hAnsi="Times New Roman" w:cs="Times New Roman"/>
          <w:sz w:val="24"/>
          <w:szCs w:val="24"/>
        </w:rPr>
      </w:pPr>
    </w:p>
    <w:p w14:paraId="31E2F7F1"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P</w:t>
      </w:r>
      <w:r w:rsidRPr="00D2092E">
        <w:rPr>
          <w:rFonts w:ascii="Times New Roman" w:hAnsi="Times New Roman" w:cs="Times New Roman"/>
          <w:bCs/>
          <w:sz w:val="24"/>
          <w:szCs w:val="24"/>
          <w:lang w:eastAsia="et-EE"/>
        </w:rPr>
        <w:t xml:space="preserve">unktis 2 nimetatud projektide tulemusena </w:t>
      </w:r>
      <w:bookmarkStart w:id="107" w:name="_Hlk116991161"/>
      <w:r w:rsidRPr="00D2092E">
        <w:rPr>
          <w:rFonts w:ascii="Times New Roman" w:hAnsi="Times New Roman" w:cs="Times New Roman"/>
          <w:bCs/>
          <w:sz w:val="24"/>
          <w:szCs w:val="24"/>
          <w:lang w:eastAsia="et-EE"/>
        </w:rPr>
        <w:t xml:space="preserve">toetab Eesti </w:t>
      </w:r>
      <w:bookmarkEnd w:id="107"/>
      <w:r w:rsidRPr="00D2092E">
        <w:rPr>
          <w:rFonts w:ascii="Times New Roman" w:hAnsi="Times New Roman" w:cs="Times New Roman"/>
          <w:bCs/>
          <w:sz w:val="24"/>
          <w:szCs w:val="24"/>
          <w:lang w:eastAsia="et-EE"/>
        </w:rPr>
        <w:t>Euroopa ühist viisapoliitikat, tagades ühetaolise viisamenetluse kõikides viisasid väljastavates esindustes ja hõlbustades õiguspärast reisimist, aidates samal ajal ennetada rände- ja julgeolekuriske.</w:t>
      </w:r>
      <w:r w:rsidRPr="00D2092E">
        <w:rPr>
          <w:rFonts w:ascii="Times New Roman" w:hAnsi="Times New Roman" w:cs="Times New Roman"/>
          <w:sz w:val="24"/>
          <w:szCs w:val="24"/>
        </w:rPr>
        <w:t xml:space="preserve"> Viisataotluste menetlemisel on kõigil konsulaarametnikel ühtne arusaam õigusaktidest ning muudatustest viisaregistris, et oleks tagatud korrektne ja efektiivne viisamenetlus, sh on suurenenud teadmised haavatavate gruppide õiguste kaitsest. Teadmised ja kogemused koostööst välise teenuseosutajaga ja nende tegevuse auditeerimise oskused paranevad.</w:t>
      </w:r>
    </w:p>
    <w:p w14:paraId="6B4E9ED5"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423039C1"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lang w:eastAsia="et-EE"/>
        </w:rPr>
      </w:pPr>
      <w:r w:rsidRPr="00D2092E">
        <w:rPr>
          <w:rFonts w:ascii="Times New Roman" w:hAnsi="Times New Roman" w:cs="Times New Roman"/>
          <w:sz w:val="24"/>
          <w:szCs w:val="24"/>
        </w:rPr>
        <w:t xml:space="preserve">Eelarve jagunemine ning </w:t>
      </w:r>
      <w:r w:rsidRPr="00D2092E">
        <w:rPr>
          <w:rFonts w:ascii="Times New Roman" w:hAnsi="Times New Roman" w:cs="Times New Roman"/>
          <w:bCs/>
          <w:sz w:val="24"/>
          <w:szCs w:val="24"/>
          <w:lang w:eastAsia="et-EE"/>
        </w:rPr>
        <w:t>projekti seireks ja hindamiseks kasutatavad näitajad on toodud allolevas tabelis. Kõikide näitajate algtase on 0.</w:t>
      </w:r>
    </w:p>
    <w:p w14:paraId="4F247C00" w14:textId="77777777" w:rsidR="00D2092E" w:rsidRPr="00D2092E" w:rsidRDefault="00D2092E" w:rsidP="00D97466">
      <w:pPr>
        <w:spacing w:line="240" w:lineRule="auto"/>
        <w:ind w:left="0"/>
        <w:rPr>
          <w:rFonts w:ascii="Times New Roman" w:eastAsia="Times New Roman" w:hAnsi="Times New Roman" w:cs="Times New Roman"/>
          <w:i/>
          <w:color w:val="000000" w:themeColor="text1"/>
          <w:sz w:val="24"/>
          <w:szCs w:val="24"/>
          <w:lang w:eastAsia="et-EE"/>
        </w:rPr>
        <w:sectPr w:rsidR="00D2092E" w:rsidRPr="00D2092E" w:rsidSect="00994E04">
          <w:footerReference w:type="default" r:id="rId8"/>
          <w:pgSz w:w="11906" w:h="16838"/>
          <w:pgMar w:top="851" w:right="1417" w:bottom="993" w:left="1417" w:header="708" w:footer="708" w:gutter="0"/>
          <w:cols w:space="708"/>
          <w:docGrid w:linePitch="360"/>
        </w:sectPr>
      </w:pPr>
      <w:r w:rsidRPr="00D2092E">
        <w:rPr>
          <w:rFonts w:ascii="Times New Roman" w:eastAsia="Times New Roman" w:hAnsi="Times New Roman" w:cs="Times New Roman"/>
          <w:i/>
          <w:color w:val="000000" w:themeColor="text1"/>
          <w:sz w:val="24"/>
          <w:szCs w:val="24"/>
          <w:lang w:eastAsia="et-EE"/>
        </w:rPr>
        <w:br w:type="page"/>
      </w:r>
    </w:p>
    <w:tbl>
      <w:tblPr>
        <w:tblpPr w:leftFromText="141" w:rightFromText="141" w:vertAnchor="text" w:horzAnchor="margin" w:tblpY="-41"/>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410"/>
        <w:gridCol w:w="3261"/>
        <w:gridCol w:w="1275"/>
        <w:gridCol w:w="1418"/>
        <w:gridCol w:w="1134"/>
        <w:gridCol w:w="3827"/>
      </w:tblGrid>
      <w:tr w:rsidR="00D2092E" w:rsidRPr="00D2092E" w14:paraId="64F635D4" w14:textId="77777777" w:rsidTr="009312D7">
        <w:trPr>
          <w:trHeight w:val="50"/>
        </w:trPr>
        <w:tc>
          <w:tcPr>
            <w:tcW w:w="1696" w:type="dxa"/>
          </w:tcPr>
          <w:p w14:paraId="45B5F280" w14:textId="77777777" w:rsidR="00D2092E" w:rsidRPr="00D2092E" w:rsidRDefault="00D2092E" w:rsidP="00D97466">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D2092E">
              <w:rPr>
                <w:rFonts w:ascii="Times New Roman" w:eastAsia="Times New Roman" w:hAnsi="Times New Roman" w:cs="Times New Roman"/>
                <w:b/>
                <w:bCs/>
                <w:color w:val="000000" w:themeColor="text1"/>
                <w:sz w:val="24"/>
                <w:szCs w:val="24"/>
              </w:rPr>
              <w:lastRenderedPageBreak/>
              <w:t xml:space="preserve">Tegevus </w:t>
            </w:r>
          </w:p>
        </w:tc>
        <w:tc>
          <w:tcPr>
            <w:tcW w:w="2410" w:type="dxa"/>
          </w:tcPr>
          <w:p w14:paraId="702504EB"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D2092E">
              <w:rPr>
                <w:rFonts w:ascii="Times New Roman" w:eastAsia="Times New Roman" w:hAnsi="Times New Roman" w:cs="Times New Roman"/>
                <w:b/>
                <w:bCs/>
                <w:color w:val="000000" w:themeColor="text1"/>
                <w:sz w:val="24"/>
                <w:szCs w:val="24"/>
              </w:rPr>
              <w:t>Tegevuse eelarve, sh kaudsete kulude määr</w:t>
            </w:r>
          </w:p>
        </w:tc>
        <w:tc>
          <w:tcPr>
            <w:tcW w:w="3261" w:type="dxa"/>
          </w:tcPr>
          <w:p w14:paraId="573AA534"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b/>
                <w:bCs/>
                <w:color w:val="000000" w:themeColor="text1"/>
                <w:sz w:val="24"/>
                <w:szCs w:val="24"/>
              </w:rPr>
              <w:t>Näitaja kood ja nimetus</w:t>
            </w:r>
          </w:p>
        </w:tc>
        <w:tc>
          <w:tcPr>
            <w:tcW w:w="1275" w:type="dxa"/>
          </w:tcPr>
          <w:p w14:paraId="7FE0A337"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b/>
                <w:bCs/>
                <w:color w:val="000000" w:themeColor="text1"/>
                <w:sz w:val="24"/>
                <w:szCs w:val="24"/>
              </w:rPr>
              <w:t>Näitaja mõõtühik</w:t>
            </w:r>
          </w:p>
        </w:tc>
        <w:tc>
          <w:tcPr>
            <w:tcW w:w="1418" w:type="dxa"/>
          </w:tcPr>
          <w:p w14:paraId="67E26153" w14:textId="77777777" w:rsidR="00D2092E" w:rsidRPr="00D2092E" w:rsidRDefault="00D2092E" w:rsidP="00D97466">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D2092E">
              <w:rPr>
                <w:rFonts w:ascii="Times New Roman" w:eastAsia="Times New Roman" w:hAnsi="Times New Roman" w:cs="Times New Roman"/>
                <w:b/>
                <w:bCs/>
                <w:color w:val="000000" w:themeColor="text1"/>
                <w:sz w:val="24"/>
                <w:szCs w:val="24"/>
              </w:rPr>
              <w:t>Sihttase 2024</w:t>
            </w:r>
          </w:p>
          <w:p w14:paraId="72BCA02A"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4959647E"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D2092E">
              <w:rPr>
                <w:rFonts w:ascii="Times New Roman" w:eastAsia="Times New Roman" w:hAnsi="Times New Roman" w:cs="Times New Roman"/>
                <w:b/>
                <w:bCs/>
                <w:color w:val="000000" w:themeColor="text1"/>
                <w:sz w:val="24"/>
                <w:szCs w:val="24"/>
              </w:rPr>
              <w:t>Sihttase</w:t>
            </w:r>
          </w:p>
          <w:p w14:paraId="05710BB8"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092E">
              <w:rPr>
                <w:rFonts w:ascii="Times New Roman" w:eastAsia="Times New Roman" w:hAnsi="Times New Roman" w:cs="Times New Roman"/>
                <w:b/>
                <w:bCs/>
                <w:color w:val="000000" w:themeColor="text1"/>
                <w:sz w:val="24"/>
                <w:szCs w:val="24"/>
              </w:rPr>
              <w:t>2029</w:t>
            </w:r>
          </w:p>
        </w:tc>
        <w:tc>
          <w:tcPr>
            <w:tcW w:w="3827" w:type="dxa"/>
          </w:tcPr>
          <w:p w14:paraId="5CDB526E"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D2092E">
              <w:rPr>
                <w:rFonts w:ascii="Times New Roman" w:eastAsia="Times New Roman" w:hAnsi="Times New Roman" w:cs="Times New Roman"/>
                <w:b/>
                <w:bCs/>
                <w:color w:val="000000" w:themeColor="text1"/>
                <w:sz w:val="24"/>
                <w:szCs w:val="24"/>
              </w:rPr>
              <w:t xml:space="preserve">Selgitav teave </w:t>
            </w:r>
          </w:p>
        </w:tc>
      </w:tr>
      <w:tr w:rsidR="00D2092E" w:rsidRPr="00D2092E" w14:paraId="1B784B67" w14:textId="77777777" w:rsidTr="009312D7">
        <w:trPr>
          <w:trHeight w:val="7461"/>
        </w:trPr>
        <w:tc>
          <w:tcPr>
            <w:tcW w:w="1696" w:type="dxa"/>
            <w:vMerge w:val="restart"/>
          </w:tcPr>
          <w:p w14:paraId="547BE71F" w14:textId="77777777" w:rsidR="00D2092E" w:rsidRPr="00D2092E" w:rsidRDefault="00D2092E" w:rsidP="00D97466">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r w:rsidRPr="00D2092E">
              <w:rPr>
                <w:rFonts w:ascii="Times New Roman" w:eastAsia="Times New Roman" w:hAnsi="Times New Roman" w:cs="Times New Roman"/>
                <w:bCs/>
                <w:color w:val="000000" w:themeColor="text1"/>
                <w:sz w:val="24"/>
                <w:szCs w:val="24"/>
              </w:rPr>
              <w:t>Viisamenetlejate koolitused</w:t>
            </w:r>
          </w:p>
        </w:tc>
        <w:tc>
          <w:tcPr>
            <w:tcW w:w="2410" w:type="dxa"/>
            <w:vMerge w:val="restart"/>
          </w:tcPr>
          <w:p w14:paraId="305E79B0"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550 000, sh kaudsed kulud 0,5 %.</w:t>
            </w:r>
          </w:p>
        </w:tc>
        <w:tc>
          <w:tcPr>
            <w:tcW w:w="3261" w:type="dxa"/>
          </w:tcPr>
          <w:p w14:paraId="336F1E38"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BMVI O.2.2 Toetatud osalejate arv</w:t>
            </w:r>
          </w:p>
        </w:tc>
        <w:tc>
          <w:tcPr>
            <w:tcW w:w="1275" w:type="dxa"/>
          </w:tcPr>
          <w:p w14:paraId="48E7168C"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arv</w:t>
            </w:r>
          </w:p>
        </w:tc>
        <w:tc>
          <w:tcPr>
            <w:tcW w:w="1418" w:type="dxa"/>
          </w:tcPr>
          <w:p w14:paraId="6458C848"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60</w:t>
            </w:r>
          </w:p>
        </w:tc>
        <w:tc>
          <w:tcPr>
            <w:tcW w:w="1134" w:type="dxa"/>
          </w:tcPr>
          <w:p w14:paraId="3D0860AD"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092E">
              <w:rPr>
                <w:rFonts w:ascii="Times New Roman" w:eastAsia="Times New Roman" w:hAnsi="Times New Roman" w:cs="Times New Roman"/>
                <w:bCs/>
                <w:color w:val="000000" w:themeColor="text1"/>
                <w:sz w:val="24"/>
                <w:szCs w:val="24"/>
              </w:rPr>
              <w:t>70</w:t>
            </w:r>
          </w:p>
        </w:tc>
        <w:tc>
          <w:tcPr>
            <w:tcW w:w="3827" w:type="dxa"/>
          </w:tcPr>
          <w:p w14:paraId="0571A39E"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O.2.2: Osaleja on integreeritud piirihalduse elluviimisse panustav füüsiline isik, kes saab projekti tegevustest otsest kasu, ilma et ta vastutaks tegevuste algatamise või elluviimise eest. Selle mõõdiku all ei loeta projektijuhte, raamatupidajaid jm administratiivülesandeid täitvaid isikuid.</w:t>
            </w:r>
          </w:p>
          <w:p w14:paraId="739EA4E9"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Osalejate toetus hõlmab, kuid ei piirdu:</w:t>
            </w:r>
          </w:p>
          <w:p w14:paraId="2829678C"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w:t>
            </w:r>
            <w:r w:rsidRPr="00D2092E">
              <w:rPr>
                <w:rFonts w:ascii="Times New Roman" w:eastAsia="Times New Roman" w:hAnsi="Times New Roman" w:cs="Times New Roman"/>
                <w:color w:val="000000" w:themeColor="text1"/>
                <w:sz w:val="24"/>
                <w:szCs w:val="24"/>
              </w:rPr>
              <w:tab/>
              <w:t>töötasu saaja,</w:t>
            </w:r>
          </w:p>
          <w:p w14:paraId="577624B9"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w:t>
            </w:r>
            <w:r w:rsidRPr="00D2092E">
              <w:rPr>
                <w:rFonts w:ascii="Times New Roman" w:eastAsia="Times New Roman" w:hAnsi="Times New Roman" w:cs="Times New Roman"/>
                <w:color w:val="000000" w:themeColor="text1"/>
                <w:sz w:val="24"/>
                <w:szCs w:val="24"/>
              </w:rPr>
              <w:tab/>
              <w:t>lähetusel käija,</w:t>
            </w:r>
          </w:p>
          <w:p w14:paraId="6A6BB641"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w:t>
            </w:r>
            <w:r w:rsidRPr="00D2092E">
              <w:rPr>
                <w:rFonts w:ascii="Times New Roman" w:eastAsia="Times New Roman" w:hAnsi="Times New Roman" w:cs="Times New Roman"/>
                <w:color w:val="000000" w:themeColor="text1"/>
                <w:sz w:val="24"/>
                <w:szCs w:val="24"/>
              </w:rPr>
              <w:tab/>
              <w:t>koolitusel osaleja.</w:t>
            </w:r>
          </w:p>
          <w:p w14:paraId="413BCEC7"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Toetus tähendab igasugust toetust osalejatele, mida muud näitajad ei hõlma.</w:t>
            </w:r>
          </w:p>
          <w:p w14:paraId="2E78891A"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Tegevuse alguses kannab tegevuse korraldaja osalejate andmed  sündmuste infosüsteemi. Aruandega esitatakse isikustamata agregeeritud info. Iga osalejat loetakse üks kord projekti jooksul ka siis, kui sama osaleja osaleb mitmes projekti tegevuses.</w:t>
            </w:r>
          </w:p>
          <w:p w14:paraId="613077FF"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D2092E" w:rsidRPr="00D2092E" w14:paraId="2AF07507" w14:textId="77777777" w:rsidTr="009312D7">
        <w:trPr>
          <w:trHeight w:val="160"/>
        </w:trPr>
        <w:tc>
          <w:tcPr>
            <w:tcW w:w="1696" w:type="dxa"/>
            <w:vMerge/>
          </w:tcPr>
          <w:p w14:paraId="70F1791E" w14:textId="77777777" w:rsidR="00D2092E" w:rsidRPr="00D2092E" w:rsidRDefault="00D2092E" w:rsidP="00D97466">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2410" w:type="dxa"/>
            <w:vMerge/>
          </w:tcPr>
          <w:p w14:paraId="7AC077C5" w14:textId="77777777" w:rsidR="00D2092E" w:rsidRPr="00D2092E" w:rsidRDefault="00D2092E" w:rsidP="00D97466">
            <w:pPr>
              <w:spacing w:after="0" w:line="240" w:lineRule="auto"/>
              <w:ind w:left="0"/>
              <w:jc w:val="both"/>
              <w:rPr>
                <w:rFonts w:ascii="Times New Roman" w:eastAsia="Times New Roman" w:hAnsi="Times New Roman" w:cs="Times New Roman"/>
                <w:b/>
                <w:bCs/>
                <w:color w:val="000000" w:themeColor="text1"/>
                <w:sz w:val="24"/>
                <w:szCs w:val="24"/>
              </w:rPr>
            </w:pPr>
          </w:p>
        </w:tc>
        <w:tc>
          <w:tcPr>
            <w:tcW w:w="3261" w:type="dxa"/>
          </w:tcPr>
          <w:p w14:paraId="44BFB4C8"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BMVI O.2.2.1 Toetatud osalejate arv, millest omakorda koolitustegevuses osalejate arv</w:t>
            </w:r>
          </w:p>
        </w:tc>
        <w:tc>
          <w:tcPr>
            <w:tcW w:w="1275" w:type="dxa"/>
          </w:tcPr>
          <w:p w14:paraId="09872C02"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arv</w:t>
            </w:r>
          </w:p>
        </w:tc>
        <w:tc>
          <w:tcPr>
            <w:tcW w:w="1418" w:type="dxa"/>
          </w:tcPr>
          <w:p w14:paraId="21B009EB" w14:textId="05C98B76"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08" w:author="Aivi Kuivonen" w:date="2025-09-05T10:53:00Z">
              <w:r w:rsidRPr="00D2092E" w:rsidDel="009312D7">
                <w:rPr>
                  <w:rFonts w:ascii="Times New Roman" w:eastAsia="Times New Roman" w:hAnsi="Times New Roman" w:cs="Times New Roman"/>
                  <w:color w:val="000000" w:themeColor="text1"/>
                  <w:sz w:val="24"/>
                  <w:szCs w:val="24"/>
                </w:rPr>
                <w:delText>Ei kohaldu</w:delText>
              </w:r>
            </w:del>
            <w:ins w:id="109" w:author="Aivi Kuivonen" w:date="2025-09-05T10:53:00Z">
              <w:r w:rsidR="009312D7">
                <w:rPr>
                  <w:rFonts w:ascii="Times New Roman" w:eastAsia="Times New Roman" w:hAnsi="Times New Roman" w:cs="Times New Roman"/>
                  <w:color w:val="000000" w:themeColor="text1"/>
                  <w:sz w:val="24"/>
                  <w:szCs w:val="24"/>
                </w:rPr>
                <w:t xml:space="preserve"> 60</w:t>
              </w:r>
            </w:ins>
          </w:p>
        </w:tc>
        <w:tc>
          <w:tcPr>
            <w:tcW w:w="1134" w:type="dxa"/>
          </w:tcPr>
          <w:p w14:paraId="797930E5" w14:textId="5C595B75" w:rsidR="00D2092E" w:rsidRPr="00D2092E" w:rsidRDefault="009312D7" w:rsidP="00D9746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ins w:id="110" w:author="Aivi Kuivonen" w:date="2025-09-05T10:53:00Z">
              <w:r>
                <w:rPr>
                  <w:rFonts w:ascii="Times New Roman" w:eastAsia="Times New Roman" w:hAnsi="Times New Roman" w:cs="Times New Roman"/>
                  <w:bCs/>
                  <w:color w:val="000000" w:themeColor="text1"/>
                  <w:sz w:val="24"/>
                  <w:szCs w:val="24"/>
                </w:rPr>
                <w:t>70</w:t>
              </w:r>
            </w:ins>
            <w:del w:id="111" w:author="Aivi Kuivonen" w:date="2025-09-05T10:53:00Z">
              <w:r w:rsidR="00D2092E" w:rsidRPr="00D2092E" w:rsidDel="009312D7">
                <w:rPr>
                  <w:rFonts w:ascii="Times New Roman" w:eastAsia="Times New Roman" w:hAnsi="Times New Roman" w:cs="Times New Roman"/>
                  <w:bCs/>
                  <w:color w:val="000000" w:themeColor="text1"/>
                  <w:sz w:val="24"/>
                  <w:szCs w:val="24"/>
                </w:rPr>
                <w:delText>20</w:delText>
              </w:r>
            </w:del>
          </w:p>
        </w:tc>
        <w:tc>
          <w:tcPr>
            <w:tcW w:w="3827" w:type="dxa"/>
          </w:tcPr>
          <w:p w14:paraId="3955A7B2"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O.2.2.1: Korraldaja kannab koolituste alguses osalejate info sündmuste infosüsteemi. Aruandega esitatakse isikustamata agregeeritud info. Kui sama isik osaleb sama projekti raames mitmel koolitusel, raporteeritakse ta ühe isikuna.</w:t>
            </w:r>
          </w:p>
          <w:p w14:paraId="260F1DB9"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p w14:paraId="2CF415AE"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D2092E" w:rsidRPr="00D2092E" w14:paraId="6E9BDBA9" w14:textId="77777777" w:rsidTr="009312D7">
        <w:trPr>
          <w:trHeight w:val="160"/>
        </w:trPr>
        <w:tc>
          <w:tcPr>
            <w:tcW w:w="1696" w:type="dxa"/>
            <w:vMerge/>
          </w:tcPr>
          <w:p w14:paraId="65C64596" w14:textId="77777777" w:rsidR="00D2092E" w:rsidRPr="00D2092E" w:rsidRDefault="00D2092E" w:rsidP="00D97466">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2410" w:type="dxa"/>
            <w:vMerge/>
          </w:tcPr>
          <w:p w14:paraId="0268869A" w14:textId="77777777" w:rsidR="00D2092E" w:rsidRPr="00D2092E" w:rsidRDefault="00D2092E" w:rsidP="00D97466">
            <w:pPr>
              <w:spacing w:after="0" w:line="240" w:lineRule="auto"/>
              <w:ind w:left="0"/>
              <w:jc w:val="both"/>
              <w:rPr>
                <w:rFonts w:ascii="Times New Roman" w:eastAsia="Times New Roman" w:hAnsi="Times New Roman" w:cs="Times New Roman"/>
                <w:b/>
                <w:bCs/>
                <w:color w:val="000000" w:themeColor="text1"/>
                <w:sz w:val="24"/>
                <w:szCs w:val="24"/>
              </w:rPr>
            </w:pPr>
          </w:p>
        </w:tc>
        <w:tc>
          <w:tcPr>
            <w:tcW w:w="3261" w:type="dxa"/>
          </w:tcPr>
          <w:p w14:paraId="7F008620" w14:textId="5826F046"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BMVI R.</w:t>
            </w:r>
            <w:ins w:id="112" w:author="Aivi Kuivonen" w:date="2025-09-05T10:59:00Z">
              <w:r w:rsidR="000C78EE">
                <w:rPr>
                  <w:rFonts w:ascii="Times New Roman" w:eastAsia="Times New Roman" w:hAnsi="Times New Roman" w:cs="Times New Roman"/>
                  <w:color w:val="000000" w:themeColor="text1"/>
                  <w:sz w:val="24"/>
                  <w:szCs w:val="24"/>
                </w:rPr>
                <w:t>2</w:t>
              </w:r>
            </w:ins>
            <w:del w:id="113" w:author="Aivi Kuivonen" w:date="2025-09-05T10:59:00Z">
              <w:r w:rsidRPr="00D2092E" w:rsidDel="000C78EE">
                <w:rPr>
                  <w:rFonts w:ascii="Times New Roman" w:eastAsia="Times New Roman" w:hAnsi="Times New Roman" w:cs="Times New Roman"/>
                  <w:color w:val="000000" w:themeColor="text1"/>
                  <w:sz w:val="24"/>
                  <w:szCs w:val="24"/>
                </w:rPr>
                <w:delText>1</w:delText>
              </w:r>
            </w:del>
            <w:r w:rsidRPr="00D2092E">
              <w:rPr>
                <w:rFonts w:ascii="Times New Roman" w:eastAsia="Times New Roman" w:hAnsi="Times New Roman" w:cs="Times New Roman"/>
                <w:color w:val="000000" w:themeColor="text1"/>
                <w:sz w:val="24"/>
                <w:szCs w:val="24"/>
              </w:rPr>
              <w:t>.</w:t>
            </w:r>
            <w:del w:id="114" w:author="Aivi Kuivonen" w:date="2025-09-05T10:57:00Z">
              <w:r w:rsidRPr="00D2092E" w:rsidDel="000C78EE">
                <w:rPr>
                  <w:rFonts w:ascii="Times New Roman" w:eastAsia="Times New Roman" w:hAnsi="Times New Roman" w:cs="Times New Roman"/>
                  <w:color w:val="000000" w:themeColor="text1"/>
                  <w:sz w:val="24"/>
                  <w:szCs w:val="24"/>
                </w:rPr>
                <w:delText>1</w:delText>
              </w:r>
            </w:del>
            <w:r w:rsidRPr="00D2092E">
              <w:rPr>
                <w:rFonts w:ascii="Times New Roman" w:eastAsia="Times New Roman" w:hAnsi="Times New Roman" w:cs="Times New Roman"/>
                <w:color w:val="000000" w:themeColor="text1"/>
                <w:sz w:val="24"/>
                <w:szCs w:val="24"/>
              </w:rPr>
              <w:t>9 Nende osalejate arv, kes teatavad kolm kuud pärast koolitust, et nad kasutavad koolituse käigus omandatud oskusi ja</w:t>
            </w:r>
          </w:p>
          <w:p w14:paraId="52268511"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pädevust.</w:t>
            </w:r>
          </w:p>
        </w:tc>
        <w:tc>
          <w:tcPr>
            <w:tcW w:w="1275" w:type="dxa"/>
          </w:tcPr>
          <w:p w14:paraId="2ACBCF4B"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arv</w:t>
            </w:r>
          </w:p>
        </w:tc>
        <w:tc>
          <w:tcPr>
            <w:tcW w:w="1418" w:type="dxa"/>
          </w:tcPr>
          <w:p w14:paraId="67DC3C39"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Ei kohaldu</w:t>
            </w:r>
          </w:p>
        </w:tc>
        <w:tc>
          <w:tcPr>
            <w:tcW w:w="1134" w:type="dxa"/>
          </w:tcPr>
          <w:p w14:paraId="06FF3798" w14:textId="074E12C2" w:rsidR="00D2092E" w:rsidRPr="00D2092E" w:rsidRDefault="000C78EE" w:rsidP="00D9746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ins w:id="115" w:author="Aivi Kuivonen" w:date="2025-09-05T10:59:00Z">
              <w:r>
                <w:rPr>
                  <w:rFonts w:ascii="Times New Roman" w:eastAsia="Times New Roman" w:hAnsi="Times New Roman" w:cs="Times New Roman"/>
                  <w:bCs/>
                  <w:color w:val="000000" w:themeColor="text1"/>
                  <w:sz w:val="24"/>
                  <w:szCs w:val="24"/>
                </w:rPr>
                <w:t>70</w:t>
              </w:r>
            </w:ins>
          </w:p>
        </w:tc>
        <w:tc>
          <w:tcPr>
            <w:tcW w:w="3827" w:type="dxa"/>
          </w:tcPr>
          <w:p w14:paraId="08047061" w14:textId="5E0CE9AF"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R.2.</w:t>
            </w:r>
            <w:ins w:id="116" w:author="Aivi Kuivonen" w:date="2025-09-05T11:00:00Z">
              <w:r w:rsidR="000C78EE">
                <w:rPr>
                  <w:rFonts w:ascii="Times New Roman" w:eastAsia="Times New Roman" w:hAnsi="Times New Roman" w:cs="Times New Roman"/>
                  <w:color w:val="000000" w:themeColor="text1"/>
                  <w:sz w:val="24"/>
                  <w:szCs w:val="24"/>
                </w:rPr>
                <w:t>9</w:t>
              </w:r>
            </w:ins>
            <w:del w:id="117" w:author="Aivi Kuivonen" w:date="2025-09-05T11:00:00Z">
              <w:r w:rsidRPr="00D2092E" w:rsidDel="000C78EE">
                <w:rPr>
                  <w:rFonts w:ascii="Times New Roman" w:eastAsia="Times New Roman" w:hAnsi="Times New Roman" w:cs="Times New Roman"/>
                  <w:color w:val="000000" w:themeColor="text1"/>
                  <w:sz w:val="24"/>
                  <w:szCs w:val="24"/>
                </w:rPr>
                <w:delText>12</w:delText>
              </w:r>
            </w:del>
            <w:r w:rsidRPr="00D2092E">
              <w:rPr>
                <w:rFonts w:ascii="Times New Roman" w:eastAsia="Times New Roman" w:hAnsi="Times New Roman" w:cs="Times New Roman"/>
                <w:color w:val="000000" w:themeColor="text1"/>
                <w:sz w:val="24"/>
                <w:szCs w:val="24"/>
              </w:rPr>
              <w:t xml:space="preserve">: </w:t>
            </w:r>
          </w:p>
          <w:p w14:paraId="2D57E885"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w:t>
            </w:r>
            <w:r w:rsidRPr="00D2092E">
              <w:rPr>
                <w:rFonts w:ascii="Times New Roman" w:eastAsia="Times New Roman" w:hAnsi="Times New Roman" w:cs="Times New Roman"/>
                <w:color w:val="000000" w:themeColor="text1"/>
                <w:sz w:val="24"/>
                <w:szCs w:val="24"/>
              </w:rPr>
              <w:tab/>
              <w:t>Elluviija küsib kolm kuud pärast iga koolituse lõppu koolituse lõpetanutelt tagasiside (kas on kasutanud saadud teadmisi ja oskusi?).</w:t>
            </w:r>
          </w:p>
          <w:p w14:paraId="20800166"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w:t>
            </w:r>
            <w:r w:rsidRPr="00D2092E">
              <w:rPr>
                <w:rFonts w:ascii="Times New Roman" w:eastAsia="Times New Roman" w:hAnsi="Times New Roman" w:cs="Times New Roman"/>
                <w:color w:val="000000" w:themeColor="text1"/>
                <w:sz w:val="24"/>
                <w:szCs w:val="24"/>
              </w:rPr>
              <w:tab/>
              <w:t xml:space="preserve">Projekti lõpus arvutab iga osaleja tagasiside alusel osaleja </w:t>
            </w:r>
            <w:proofErr w:type="spellStart"/>
            <w:r w:rsidRPr="00D2092E">
              <w:rPr>
                <w:rFonts w:ascii="Times New Roman" w:eastAsia="Times New Roman" w:hAnsi="Times New Roman" w:cs="Times New Roman"/>
                <w:color w:val="000000" w:themeColor="text1"/>
                <w:sz w:val="24"/>
                <w:szCs w:val="24"/>
              </w:rPr>
              <w:t>üldtulemuse</w:t>
            </w:r>
            <w:proofErr w:type="spellEnd"/>
            <w:r w:rsidRPr="00D2092E">
              <w:rPr>
                <w:rFonts w:ascii="Times New Roman" w:eastAsia="Times New Roman" w:hAnsi="Times New Roman" w:cs="Times New Roman"/>
                <w:color w:val="000000" w:themeColor="text1"/>
                <w:sz w:val="24"/>
                <w:szCs w:val="24"/>
              </w:rPr>
              <w:t xml:space="preserve">: </w:t>
            </w:r>
          </w:p>
          <w:p w14:paraId="69C259AE"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a) kui üle 50% juhtudel on selle osaleja vastus jaatav, arvestatakse, et osaleja on kasutanud saadud oskusi;</w:t>
            </w:r>
          </w:p>
          <w:p w14:paraId="5FF747D1"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 xml:space="preserve">b) kui </w:t>
            </w:r>
            <w:proofErr w:type="spellStart"/>
            <w:r w:rsidRPr="00D2092E">
              <w:rPr>
                <w:rFonts w:ascii="Times New Roman" w:eastAsia="Times New Roman" w:hAnsi="Times New Roman" w:cs="Times New Roman"/>
                <w:color w:val="000000" w:themeColor="text1"/>
                <w:sz w:val="24"/>
                <w:szCs w:val="24"/>
              </w:rPr>
              <w:t>üldtulemus</w:t>
            </w:r>
            <w:proofErr w:type="spellEnd"/>
            <w:r w:rsidRPr="00D2092E">
              <w:rPr>
                <w:rFonts w:ascii="Times New Roman" w:eastAsia="Times New Roman" w:hAnsi="Times New Roman" w:cs="Times New Roman"/>
                <w:color w:val="000000" w:themeColor="text1"/>
                <w:sz w:val="24"/>
                <w:szCs w:val="24"/>
              </w:rPr>
              <w:t xml:space="preserve"> on 50 „jah“ /50 „ei“ (nt kaks positiivset ja kaks negatiivset vastust), läheb arvesse registreeritud viimane tulemus;</w:t>
            </w:r>
          </w:p>
          <w:p w14:paraId="2C8B1470"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c) kui üle 50% juhtudel on osaleja vastus eitav, osalejat selle mõõdiku all ei raporteerita.</w:t>
            </w:r>
          </w:p>
        </w:tc>
      </w:tr>
      <w:tr w:rsidR="00D2092E" w:rsidRPr="00D2092E" w14:paraId="05CDAFF5" w14:textId="77777777" w:rsidTr="009312D7">
        <w:trPr>
          <w:trHeight w:val="160"/>
        </w:trPr>
        <w:tc>
          <w:tcPr>
            <w:tcW w:w="1696" w:type="dxa"/>
            <w:vMerge w:val="restart"/>
          </w:tcPr>
          <w:p w14:paraId="6C46CD77" w14:textId="77777777" w:rsidR="00D2092E" w:rsidRPr="00D2092E" w:rsidRDefault="00D2092E" w:rsidP="00D97466">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Konsulaarkoostöö</w:t>
            </w:r>
          </w:p>
        </w:tc>
        <w:tc>
          <w:tcPr>
            <w:tcW w:w="2410" w:type="dxa"/>
            <w:vMerge w:val="restart"/>
          </w:tcPr>
          <w:p w14:paraId="73453DCC"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130 000, sh kaudsed kulud 0,5 %.</w:t>
            </w:r>
          </w:p>
        </w:tc>
        <w:tc>
          <w:tcPr>
            <w:tcW w:w="3261" w:type="dxa"/>
          </w:tcPr>
          <w:p w14:paraId="4260A6C8"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O.2.2 Toetatud osalejate arv</w:t>
            </w:r>
          </w:p>
        </w:tc>
        <w:tc>
          <w:tcPr>
            <w:tcW w:w="1275" w:type="dxa"/>
          </w:tcPr>
          <w:p w14:paraId="10EB213F"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arv</w:t>
            </w:r>
          </w:p>
        </w:tc>
        <w:tc>
          <w:tcPr>
            <w:tcW w:w="1418" w:type="dxa"/>
          </w:tcPr>
          <w:p w14:paraId="27673884"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10</w:t>
            </w:r>
          </w:p>
        </w:tc>
        <w:tc>
          <w:tcPr>
            <w:tcW w:w="1134" w:type="dxa"/>
          </w:tcPr>
          <w:p w14:paraId="3DEFF67F"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092E">
              <w:rPr>
                <w:rFonts w:ascii="Times New Roman" w:eastAsia="Times New Roman" w:hAnsi="Times New Roman" w:cs="Times New Roman"/>
                <w:bCs/>
                <w:color w:val="000000" w:themeColor="text1"/>
                <w:sz w:val="24"/>
                <w:szCs w:val="24"/>
              </w:rPr>
              <w:t>20</w:t>
            </w:r>
          </w:p>
        </w:tc>
        <w:tc>
          <w:tcPr>
            <w:tcW w:w="3827" w:type="dxa"/>
          </w:tcPr>
          <w:p w14:paraId="39D0381C"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 xml:space="preserve">O.2.2 Osaleja on integreeritud piirihalduse elluviimisse panustav füüsiline isik, kes saab projekti tegevustest otsest kasu, ilma et ta </w:t>
            </w:r>
            <w:r w:rsidRPr="00D2092E">
              <w:rPr>
                <w:rFonts w:ascii="Times New Roman" w:eastAsia="Times New Roman" w:hAnsi="Times New Roman" w:cs="Times New Roman"/>
                <w:color w:val="000000" w:themeColor="text1"/>
                <w:sz w:val="24"/>
                <w:szCs w:val="24"/>
              </w:rPr>
              <w:lastRenderedPageBreak/>
              <w:t>vastutaks tegevuste algatamise või elluviimise eest. Selle mõõdiku all ei loeta projektijuhte, raamatupidajaid jm administratiivülesandeid täitvaid isikuid.</w:t>
            </w:r>
          </w:p>
          <w:p w14:paraId="04055913"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Osalejate toetus hõlmab, kuid ei piirdu:</w:t>
            </w:r>
          </w:p>
          <w:p w14:paraId="5C36EBA4"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w:t>
            </w:r>
            <w:r w:rsidRPr="00D2092E">
              <w:rPr>
                <w:rFonts w:ascii="Times New Roman" w:eastAsia="Times New Roman" w:hAnsi="Times New Roman" w:cs="Times New Roman"/>
                <w:color w:val="000000" w:themeColor="text1"/>
                <w:sz w:val="24"/>
                <w:szCs w:val="24"/>
              </w:rPr>
              <w:tab/>
              <w:t>töötasu saaja,</w:t>
            </w:r>
          </w:p>
          <w:p w14:paraId="41FAE631"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w:t>
            </w:r>
            <w:r w:rsidRPr="00D2092E">
              <w:rPr>
                <w:rFonts w:ascii="Times New Roman" w:eastAsia="Times New Roman" w:hAnsi="Times New Roman" w:cs="Times New Roman"/>
                <w:color w:val="000000" w:themeColor="text1"/>
                <w:sz w:val="24"/>
                <w:szCs w:val="24"/>
              </w:rPr>
              <w:tab/>
              <w:t>lähetusel käija,</w:t>
            </w:r>
          </w:p>
          <w:p w14:paraId="515DCA0E"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w:t>
            </w:r>
            <w:r w:rsidRPr="00D2092E">
              <w:rPr>
                <w:rFonts w:ascii="Times New Roman" w:eastAsia="Times New Roman" w:hAnsi="Times New Roman" w:cs="Times New Roman"/>
                <w:color w:val="000000" w:themeColor="text1"/>
                <w:sz w:val="24"/>
                <w:szCs w:val="24"/>
              </w:rPr>
              <w:tab/>
              <w:t>koolitusel osaleja.</w:t>
            </w:r>
          </w:p>
          <w:p w14:paraId="161D5647"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Toetus tähendab igasugust toetust osalejatele, mida muud näitajad ei hõlma.</w:t>
            </w:r>
          </w:p>
          <w:p w14:paraId="7E839770"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Tegevuse alguses kannab tegevuse korraldaja osalejate andmed  sündmuste infosüsteemi. Aruandega esitatakse isikustamata agregeeritud info. Iga osalejat loetakse üks kord projekti jooksul ka siis, kui sama osaleja osaleb mitmes projekti tegevuses.</w:t>
            </w:r>
          </w:p>
          <w:p w14:paraId="1955A5FE"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D2092E" w:rsidRPr="00D2092E" w14:paraId="4AC72F68" w14:textId="77777777" w:rsidTr="009312D7">
        <w:trPr>
          <w:trHeight w:val="160"/>
        </w:trPr>
        <w:tc>
          <w:tcPr>
            <w:tcW w:w="1696" w:type="dxa"/>
            <w:vMerge/>
          </w:tcPr>
          <w:p w14:paraId="3EE403B3" w14:textId="77777777" w:rsidR="00D2092E" w:rsidRPr="00D2092E" w:rsidRDefault="00D2092E" w:rsidP="00D97466">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2410" w:type="dxa"/>
            <w:vMerge/>
          </w:tcPr>
          <w:p w14:paraId="4C6EBE9F"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p>
        </w:tc>
        <w:tc>
          <w:tcPr>
            <w:tcW w:w="3261" w:type="dxa"/>
          </w:tcPr>
          <w:p w14:paraId="4F93B65F"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R.2.11 Liikmesriikide vahel viisataotluste menetlemisel alustatud/tõhustatud koostöövormide arv</w:t>
            </w:r>
          </w:p>
        </w:tc>
        <w:tc>
          <w:tcPr>
            <w:tcW w:w="1275" w:type="dxa"/>
          </w:tcPr>
          <w:p w14:paraId="70C847D4" w14:textId="77777777" w:rsidR="00D2092E" w:rsidRPr="00D2092E" w:rsidRDefault="00D2092E" w:rsidP="00D97466">
            <w:pPr>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arv</w:t>
            </w:r>
          </w:p>
        </w:tc>
        <w:tc>
          <w:tcPr>
            <w:tcW w:w="1418" w:type="dxa"/>
          </w:tcPr>
          <w:p w14:paraId="4E7890BE"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Ei kohaldu</w:t>
            </w:r>
          </w:p>
        </w:tc>
        <w:tc>
          <w:tcPr>
            <w:tcW w:w="1134" w:type="dxa"/>
          </w:tcPr>
          <w:p w14:paraId="0255A544"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092E">
              <w:rPr>
                <w:rFonts w:ascii="Times New Roman" w:eastAsia="Times New Roman" w:hAnsi="Times New Roman" w:cs="Times New Roman"/>
                <w:bCs/>
                <w:color w:val="000000" w:themeColor="text1"/>
                <w:sz w:val="24"/>
                <w:szCs w:val="24"/>
              </w:rPr>
              <w:t>7</w:t>
            </w:r>
          </w:p>
        </w:tc>
        <w:tc>
          <w:tcPr>
            <w:tcW w:w="3827" w:type="dxa"/>
          </w:tcPr>
          <w:p w14:paraId="2AB1C5D2"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 xml:space="preserve">Koostöövorm on nt ühine viisakeskus, konsulaarkoostöö mehhanism, ühiste konsulaarruumide jagamine. Koostöös peab osalema partner vähemalt veel ühest liikmesriigist.                                                                   Selle näitaja all raporteeritakse </w:t>
            </w:r>
            <w:proofErr w:type="spellStart"/>
            <w:r w:rsidRPr="00D2092E">
              <w:rPr>
                <w:rFonts w:ascii="Times New Roman" w:eastAsia="Times New Roman" w:hAnsi="Times New Roman" w:cs="Times New Roman"/>
                <w:color w:val="000000" w:themeColor="text1"/>
                <w:sz w:val="24"/>
                <w:szCs w:val="24"/>
              </w:rPr>
              <w:t>ühisauditite</w:t>
            </w:r>
            <w:proofErr w:type="spellEnd"/>
            <w:r w:rsidRPr="00D2092E">
              <w:rPr>
                <w:rFonts w:ascii="Times New Roman" w:eastAsia="Times New Roman" w:hAnsi="Times New Roman" w:cs="Times New Roman"/>
                <w:color w:val="000000" w:themeColor="text1"/>
                <w:sz w:val="24"/>
                <w:szCs w:val="24"/>
              </w:rPr>
              <w:t xml:space="preserve"> ja viisamenetluspraktika projektide koostöövormid tegevusele järgneva perioodi aruandes. </w:t>
            </w:r>
            <w:r w:rsidRPr="00D2092E">
              <w:rPr>
                <w:rFonts w:ascii="Times New Roman" w:eastAsia="Times New Roman" w:hAnsi="Times New Roman" w:cs="Times New Roman"/>
                <w:color w:val="000000" w:themeColor="text1"/>
                <w:sz w:val="24"/>
                <w:szCs w:val="24"/>
              </w:rPr>
              <w:lastRenderedPageBreak/>
              <w:t>Koostöövormi raporteeritakse ühe korra projekti jooksul.</w:t>
            </w:r>
          </w:p>
          <w:p w14:paraId="00FED1E7"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Koostöövormis osalejad raporteeritakse osalejatega seotud näitajate all.</w:t>
            </w:r>
          </w:p>
        </w:tc>
      </w:tr>
      <w:tr w:rsidR="00232BC8" w:rsidRPr="00D2092E" w14:paraId="4E7891BB" w14:textId="77777777" w:rsidTr="009312D7">
        <w:trPr>
          <w:trHeight w:val="160"/>
          <w:ins w:id="118" w:author="Aivi Kuivonen" w:date="2025-09-05T09:41:00Z"/>
        </w:trPr>
        <w:tc>
          <w:tcPr>
            <w:tcW w:w="1696" w:type="dxa"/>
            <w:vMerge w:val="restart"/>
          </w:tcPr>
          <w:p w14:paraId="2729FB69" w14:textId="31060091" w:rsidR="00232BC8" w:rsidRPr="00D2092E" w:rsidRDefault="00232BC8" w:rsidP="00D97466">
            <w:pPr>
              <w:autoSpaceDE w:val="0"/>
              <w:autoSpaceDN w:val="0"/>
              <w:adjustRightInd w:val="0"/>
              <w:spacing w:after="0" w:line="240" w:lineRule="auto"/>
              <w:ind w:left="0"/>
              <w:rPr>
                <w:ins w:id="119" w:author="Aivi Kuivonen" w:date="2025-09-05T09:41:00Z"/>
                <w:rFonts w:ascii="Times New Roman" w:eastAsia="Times New Roman" w:hAnsi="Times New Roman" w:cs="Times New Roman"/>
                <w:color w:val="000000" w:themeColor="text1"/>
                <w:sz w:val="24"/>
                <w:szCs w:val="24"/>
              </w:rPr>
            </w:pPr>
            <w:ins w:id="120" w:author="Aivi Kuivonen" w:date="2025-09-05T09:41:00Z">
              <w:r>
                <w:rPr>
                  <w:rFonts w:ascii="Times New Roman" w:eastAsia="Times New Roman" w:hAnsi="Times New Roman" w:cs="Times New Roman"/>
                  <w:color w:val="000000" w:themeColor="text1"/>
                  <w:sz w:val="24"/>
                  <w:szCs w:val="24"/>
                </w:rPr>
                <w:lastRenderedPageBreak/>
                <w:t>Tegevustoetus – viisamenetluse tõhustamine</w:t>
              </w:r>
            </w:ins>
          </w:p>
        </w:tc>
        <w:tc>
          <w:tcPr>
            <w:tcW w:w="2410" w:type="dxa"/>
            <w:vMerge w:val="restart"/>
          </w:tcPr>
          <w:p w14:paraId="109EAC2F" w14:textId="7919847E" w:rsidR="00232BC8" w:rsidRPr="00D2092E" w:rsidRDefault="00232BC8" w:rsidP="00D97466">
            <w:pPr>
              <w:spacing w:after="0" w:line="240" w:lineRule="auto"/>
              <w:ind w:left="0"/>
              <w:jc w:val="both"/>
              <w:rPr>
                <w:ins w:id="121" w:author="Aivi Kuivonen" w:date="2025-09-05T09:41:00Z"/>
                <w:rFonts w:ascii="Times New Roman" w:eastAsia="Times New Roman" w:hAnsi="Times New Roman" w:cs="Times New Roman"/>
                <w:color w:val="000000" w:themeColor="text1"/>
                <w:sz w:val="24"/>
                <w:szCs w:val="24"/>
              </w:rPr>
            </w:pPr>
            <w:ins w:id="122" w:author="Aivi Kuivonen" w:date="2025-09-05T09:42:00Z">
              <w:r>
                <w:rPr>
                  <w:rFonts w:ascii="Times New Roman" w:eastAsia="Times New Roman" w:hAnsi="Times New Roman" w:cs="Times New Roman"/>
                  <w:color w:val="000000" w:themeColor="text1"/>
                  <w:sz w:val="24"/>
                  <w:szCs w:val="24"/>
                </w:rPr>
                <w:t>270</w:t>
              </w:r>
            </w:ins>
            <w:ins w:id="123" w:author="Aivi Kuivonen" w:date="2025-09-05T10:00:00Z">
              <w:r>
                <w:rPr>
                  <w:rFonts w:ascii="Times New Roman" w:eastAsia="Times New Roman" w:hAnsi="Times New Roman" w:cs="Times New Roman"/>
                  <w:color w:val="000000" w:themeColor="text1"/>
                  <w:sz w:val="24"/>
                  <w:szCs w:val="24"/>
                </w:rPr>
                <w:t> </w:t>
              </w:r>
            </w:ins>
            <w:ins w:id="124" w:author="Aivi Kuivonen" w:date="2025-09-05T09:42:00Z">
              <w:r>
                <w:rPr>
                  <w:rFonts w:ascii="Times New Roman" w:eastAsia="Times New Roman" w:hAnsi="Times New Roman" w:cs="Times New Roman"/>
                  <w:color w:val="000000" w:themeColor="text1"/>
                  <w:sz w:val="24"/>
                  <w:szCs w:val="24"/>
                </w:rPr>
                <w:t>000</w:t>
              </w:r>
            </w:ins>
            <w:ins w:id="125" w:author="Aivi Kuivonen" w:date="2025-09-05T10:00:00Z">
              <w:r>
                <w:rPr>
                  <w:rFonts w:ascii="Times New Roman" w:eastAsia="Times New Roman" w:hAnsi="Times New Roman" w:cs="Times New Roman"/>
                  <w:color w:val="000000" w:themeColor="text1"/>
                  <w:sz w:val="24"/>
                  <w:szCs w:val="24"/>
                </w:rPr>
                <w:t>,</w:t>
              </w:r>
            </w:ins>
            <w:ins w:id="126" w:author="Aivi Kuivonen" w:date="2025-09-05T10:01:00Z">
              <w:r>
                <w:rPr>
                  <w:rFonts w:ascii="Times New Roman" w:eastAsia="Times New Roman" w:hAnsi="Times New Roman" w:cs="Times New Roman"/>
                  <w:color w:val="000000" w:themeColor="text1"/>
                  <w:sz w:val="24"/>
                  <w:szCs w:val="24"/>
                </w:rPr>
                <w:t>00</w:t>
              </w:r>
            </w:ins>
            <w:ins w:id="127" w:author="Aivi Kuivonen" w:date="2025-09-26T13:19:00Z">
              <w:r w:rsidR="007E3A91">
                <w:rPr>
                  <w:rFonts w:ascii="Times New Roman" w:eastAsia="Times New Roman" w:hAnsi="Times New Roman" w:cs="Times New Roman"/>
                  <w:color w:val="000000" w:themeColor="text1"/>
                  <w:sz w:val="24"/>
                  <w:szCs w:val="24"/>
                </w:rPr>
                <w:t>,</w:t>
              </w:r>
            </w:ins>
            <w:ins w:id="128" w:author="Aivi Kuivonen" w:date="2025-09-05T10:00:00Z">
              <w:r>
                <w:rPr>
                  <w:rFonts w:ascii="Times New Roman" w:eastAsia="Times New Roman" w:hAnsi="Times New Roman" w:cs="Times New Roman"/>
                  <w:color w:val="000000" w:themeColor="text1"/>
                  <w:sz w:val="24"/>
                  <w:szCs w:val="24"/>
                </w:rPr>
                <w:t xml:space="preserve"> kaudsed kulud on abikõlbmatud</w:t>
              </w:r>
            </w:ins>
          </w:p>
        </w:tc>
        <w:tc>
          <w:tcPr>
            <w:tcW w:w="3261" w:type="dxa"/>
          </w:tcPr>
          <w:p w14:paraId="32405407" w14:textId="09A17C84" w:rsidR="00232BC8" w:rsidRPr="00D2092E" w:rsidRDefault="00232BC8" w:rsidP="00D97466">
            <w:pPr>
              <w:spacing w:after="0" w:line="240" w:lineRule="auto"/>
              <w:ind w:left="0"/>
              <w:jc w:val="both"/>
              <w:rPr>
                <w:ins w:id="129" w:author="Aivi Kuivonen" w:date="2025-09-05T09:41:00Z"/>
                <w:rFonts w:ascii="Times New Roman" w:eastAsia="Times New Roman" w:hAnsi="Times New Roman" w:cs="Times New Roman"/>
                <w:color w:val="000000" w:themeColor="text1"/>
                <w:sz w:val="24"/>
                <w:szCs w:val="24"/>
              </w:rPr>
            </w:pPr>
            <w:ins w:id="130" w:author="Aivi Kuivonen" w:date="2025-09-05T10:34:00Z">
              <w:r>
                <w:rPr>
                  <w:rFonts w:ascii="Times New Roman" w:eastAsia="Times New Roman" w:hAnsi="Times New Roman" w:cs="Times New Roman"/>
                  <w:color w:val="000000" w:themeColor="text1"/>
                  <w:sz w:val="24"/>
                  <w:szCs w:val="24"/>
                </w:rPr>
                <w:t xml:space="preserve">O.2.3 </w:t>
              </w:r>
            </w:ins>
            <w:ins w:id="131" w:author="Aivi Kuivonen" w:date="2025-09-05T10:33:00Z">
              <w:r w:rsidRPr="00F54900">
                <w:rPr>
                  <w:rFonts w:ascii="Times New Roman" w:eastAsia="Times New Roman" w:hAnsi="Times New Roman" w:cs="Times New Roman"/>
                  <w:color w:val="000000" w:themeColor="text1"/>
                  <w:sz w:val="24"/>
                  <w:szCs w:val="24"/>
                </w:rPr>
                <w:t>Kolmandates riikides asuvatesse konsulaatidesse lähetatud töötajate arv</w:t>
              </w:r>
            </w:ins>
          </w:p>
        </w:tc>
        <w:tc>
          <w:tcPr>
            <w:tcW w:w="1275" w:type="dxa"/>
          </w:tcPr>
          <w:p w14:paraId="68E458EC" w14:textId="63C42E8E" w:rsidR="00232BC8" w:rsidRPr="00D2092E" w:rsidRDefault="00232BC8" w:rsidP="00D97466">
            <w:pPr>
              <w:spacing w:after="0" w:line="240" w:lineRule="auto"/>
              <w:ind w:left="0"/>
              <w:jc w:val="both"/>
              <w:rPr>
                <w:ins w:id="132" w:author="Aivi Kuivonen" w:date="2025-09-05T09:41:00Z"/>
                <w:rFonts w:ascii="Times New Roman" w:eastAsia="Times New Roman" w:hAnsi="Times New Roman" w:cs="Times New Roman"/>
                <w:color w:val="000000" w:themeColor="text1"/>
                <w:sz w:val="24"/>
                <w:szCs w:val="24"/>
              </w:rPr>
            </w:pPr>
            <w:ins w:id="133" w:author="Aivi Kuivonen" w:date="2025-09-05T10:35:00Z">
              <w:r>
                <w:rPr>
                  <w:rFonts w:ascii="Times New Roman" w:eastAsia="Times New Roman" w:hAnsi="Times New Roman" w:cs="Times New Roman"/>
                  <w:color w:val="000000" w:themeColor="text1"/>
                  <w:sz w:val="24"/>
                  <w:szCs w:val="24"/>
                </w:rPr>
                <w:t>arv</w:t>
              </w:r>
            </w:ins>
          </w:p>
        </w:tc>
        <w:tc>
          <w:tcPr>
            <w:tcW w:w="1418" w:type="dxa"/>
          </w:tcPr>
          <w:p w14:paraId="1B344169" w14:textId="76464A2F" w:rsidR="00232BC8" w:rsidRPr="00D2092E" w:rsidRDefault="00232BC8" w:rsidP="00D97466">
            <w:pPr>
              <w:autoSpaceDE w:val="0"/>
              <w:autoSpaceDN w:val="0"/>
              <w:adjustRightInd w:val="0"/>
              <w:spacing w:after="0" w:line="240" w:lineRule="auto"/>
              <w:ind w:left="0"/>
              <w:jc w:val="both"/>
              <w:rPr>
                <w:ins w:id="134" w:author="Aivi Kuivonen" w:date="2025-09-05T09:41:00Z"/>
                <w:rFonts w:ascii="Times New Roman" w:eastAsia="Times New Roman" w:hAnsi="Times New Roman" w:cs="Times New Roman"/>
                <w:color w:val="000000" w:themeColor="text1"/>
                <w:sz w:val="24"/>
                <w:szCs w:val="24"/>
              </w:rPr>
            </w:pPr>
            <w:ins w:id="135" w:author="Aivi Kuivonen" w:date="2025-09-05T10:35:00Z">
              <w:r>
                <w:rPr>
                  <w:rFonts w:ascii="Times New Roman" w:eastAsia="Times New Roman" w:hAnsi="Times New Roman" w:cs="Times New Roman"/>
                  <w:color w:val="000000" w:themeColor="text1"/>
                  <w:sz w:val="24"/>
                  <w:szCs w:val="24"/>
                </w:rPr>
                <w:t>0</w:t>
              </w:r>
            </w:ins>
          </w:p>
        </w:tc>
        <w:tc>
          <w:tcPr>
            <w:tcW w:w="1134" w:type="dxa"/>
          </w:tcPr>
          <w:p w14:paraId="3EBE0D4C" w14:textId="6E5631FB" w:rsidR="00232BC8" w:rsidRPr="00D2092E" w:rsidRDefault="00232BC8" w:rsidP="00D97466">
            <w:pPr>
              <w:autoSpaceDE w:val="0"/>
              <w:autoSpaceDN w:val="0"/>
              <w:adjustRightInd w:val="0"/>
              <w:spacing w:after="0" w:line="240" w:lineRule="auto"/>
              <w:ind w:left="0"/>
              <w:jc w:val="both"/>
              <w:rPr>
                <w:ins w:id="136" w:author="Aivi Kuivonen" w:date="2025-09-05T09:41:00Z"/>
                <w:rFonts w:ascii="Times New Roman" w:eastAsia="Times New Roman" w:hAnsi="Times New Roman" w:cs="Times New Roman"/>
                <w:bCs/>
                <w:color w:val="000000" w:themeColor="text1"/>
                <w:sz w:val="24"/>
                <w:szCs w:val="24"/>
              </w:rPr>
            </w:pPr>
            <w:ins w:id="137" w:author="Aivi Kuivonen" w:date="2025-09-05T10:35:00Z">
              <w:r>
                <w:rPr>
                  <w:rFonts w:ascii="Times New Roman" w:eastAsia="Times New Roman" w:hAnsi="Times New Roman" w:cs="Times New Roman"/>
                  <w:bCs/>
                  <w:color w:val="000000" w:themeColor="text1"/>
                  <w:sz w:val="24"/>
                  <w:szCs w:val="24"/>
                </w:rPr>
                <w:t>3</w:t>
              </w:r>
            </w:ins>
          </w:p>
        </w:tc>
        <w:tc>
          <w:tcPr>
            <w:tcW w:w="3827" w:type="dxa"/>
            <w:vMerge w:val="restart"/>
          </w:tcPr>
          <w:p w14:paraId="6DE16452" w14:textId="3A3138F6" w:rsidR="00232BC8" w:rsidRDefault="00232BC8" w:rsidP="00B20A0D">
            <w:pPr>
              <w:autoSpaceDE w:val="0"/>
              <w:autoSpaceDN w:val="0"/>
              <w:adjustRightInd w:val="0"/>
              <w:spacing w:after="0" w:line="240" w:lineRule="auto"/>
              <w:ind w:left="0"/>
              <w:jc w:val="both"/>
              <w:rPr>
                <w:ins w:id="138" w:author="Aivi Kuivonen" w:date="2025-09-05T10:47:00Z"/>
                <w:rFonts w:ascii="Times New Roman" w:eastAsia="Times New Roman" w:hAnsi="Times New Roman" w:cs="Times New Roman"/>
                <w:color w:val="000000" w:themeColor="text1"/>
                <w:sz w:val="24"/>
                <w:szCs w:val="24"/>
              </w:rPr>
            </w:pPr>
            <w:ins w:id="139" w:author="Aivi Kuivonen" w:date="2025-09-05T10:45:00Z">
              <w:r w:rsidRPr="00B20A0D">
                <w:rPr>
                  <w:rFonts w:ascii="Times New Roman" w:eastAsia="Times New Roman" w:hAnsi="Times New Roman" w:cs="Times New Roman"/>
                  <w:color w:val="000000" w:themeColor="text1"/>
                  <w:sz w:val="24"/>
                  <w:szCs w:val="24"/>
                </w:rPr>
                <w:t>Kons</w:t>
              </w:r>
              <w:r>
                <w:rPr>
                  <w:rFonts w:ascii="Times New Roman" w:eastAsia="Times New Roman" w:hAnsi="Times New Roman" w:cs="Times New Roman"/>
                  <w:color w:val="000000" w:themeColor="text1"/>
                  <w:sz w:val="24"/>
                  <w:szCs w:val="24"/>
                </w:rPr>
                <w:t xml:space="preserve">ulaat on </w:t>
              </w:r>
              <w:r w:rsidRPr="00B20A0D">
                <w:rPr>
                  <w:rFonts w:ascii="Times New Roman" w:eastAsia="Times New Roman" w:hAnsi="Times New Roman" w:cs="Times New Roman"/>
                  <w:color w:val="000000" w:themeColor="text1"/>
                  <w:sz w:val="24"/>
                  <w:szCs w:val="24"/>
                </w:rPr>
                <w:t xml:space="preserve">liikmesriigi diplomaatiline esindus või konsulaarasutus, millel on õigus viisasid väljastada ja mida juhib </w:t>
              </w:r>
            </w:ins>
            <w:ins w:id="140" w:author="Aivi Kuivonen" w:date="2025-09-05T10:46:00Z">
              <w:r>
                <w:rPr>
                  <w:rFonts w:ascii="Times New Roman" w:eastAsia="Times New Roman" w:hAnsi="Times New Roman" w:cs="Times New Roman"/>
                  <w:color w:val="000000" w:themeColor="text1"/>
                  <w:sz w:val="24"/>
                  <w:szCs w:val="24"/>
                </w:rPr>
                <w:t xml:space="preserve">viisaeeskirjas määratletud </w:t>
              </w:r>
            </w:ins>
            <w:ins w:id="141" w:author="Aivi Kuivonen" w:date="2025-09-05T10:45:00Z">
              <w:r w:rsidRPr="00B20A0D">
                <w:rPr>
                  <w:rFonts w:ascii="Times New Roman" w:eastAsia="Times New Roman" w:hAnsi="Times New Roman" w:cs="Times New Roman"/>
                  <w:color w:val="000000" w:themeColor="text1"/>
                  <w:sz w:val="24"/>
                  <w:szCs w:val="24"/>
                </w:rPr>
                <w:t>konsulaarametnik</w:t>
              </w:r>
            </w:ins>
            <w:ins w:id="142" w:author="Aivi Kuivonen" w:date="2025-09-05T10:46:00Z">
              <w:r>
                <w:rPr>
                  <w:rFonts w:ascii="Times New Roman" w:eastAsia="Times New Roman" w:hAnsi="Times New Roman" w:cs="Times New Roman"/>
                  <w:color w:val="000000" w:themeColor="text1"/>
                  <w:sz w:val="24"/>
                  <w:szCs w:val="24"/>
                </w:rPr>
                <w:t>.</w:t>
              </w:r>
            </w:ins>
          </w:p>
          <w:p w14:paraId="279863B0" w14:textId="77777777" w:rsidR="00232BC8" w:rsidRPr="00B20A0D" w:rsidRDefault="00232BC8" w:rsidP="00B20A0D">
            <w:pPr>
              <w:autoSpaceDE w:val="0"/>
              <w:autoSpaceDN w:val="0"/>
              <w:adjustRightInd w:val="0"/>
              <w:spacing w:after="0" w:line="240" w:lineRule="auto"/>
              <w:ind w:left="0"/>
              <w:jc w:val="both"/>
              <w:rPr>
                <w:ins w:id="143" w:author="Aivi Kuivonen" w:date="2025-09-05T10:45:00Z"/>
                <w:rFonts w:ascii="Times New Roman" w:eastAsia="Times New Roman" w:hAnsi="Times New Roman" w:cs="Times New Roman"/>
                <w:color w:val="000000" w:themeColor="text1"/>
                <w:sz w:val="24"/>
                <w:szCs w:val="24"/>
              </w:rPr>
            </w:pPr>
          </w:p>
          <w:p w14:paraId="1C10E046" w14:textId="75838BF7" w:rsidR="00232BC8" w:rsidRPr="00D2092E" w:rsidRDefault="00232BC8" w:rsidP="00B20A0D">
            <w:pPr>
              <w:autoSpaceDE w:val="0"/>
              <w:autoSpaceDN w:val="0"/>
              <w:adjustRightInd w:val="0"/>
              <w:spacing w:after="0" w:line="240" w:lineRule="auto"/>
              <w:ind w:left="0"/>
              <w:jc w:val="both"/>
              <w:rPr>
                <w:ins w:id="144" w:author="Aivi Kuivonen" w:date="2025-09-05T09:41:00Z"/>
                <w:rFonts w:ascii="Times New Roman" w:eastAsia="Times New Roman" w:hAnsi="Times New Roman" w:cs="Times New Roman"/>
                <w:color w:val="000000" w:themeColor="text1"/>
                <w:sz w:val="24"/>
                <w:szCs w:val="24"/>
              </w:rPr>
            </w:pPr>
            <w:ins w:id="145" w:author="Aivi Kuivonen" w:date="2025-09-05T10:45:00Z">
              <w:r w:rsidRPr="00B20A0D">
                <w:rPr>
                  <w:rFonts w:ascii="Times New Roman" w:eastAsia="Times New Roman" w:hAnsi="Times New Roman" w:cs="Times New Roman"/>
                  <w:color w:val="000000" w:themeColor="text1"/>
                  <w:sz w:val="24"/>
                  <w:szCs w:val="24"/>
                </w:rPr>
                <w:t>Lähetatud töötaja</w:t>
              </w:r>
            </w:ins>
            <w:ins w:id="146" w:author="Aivi Kuivonen" w:date="2025-09-05T10:46:00Z">
              <w:r>
                <w:rPr>
                  <w:rFonts w:ascii="Times New Roman" w:eastAsia="Times New Roman" w:hAnsi="Times New Roman" w:cs="Times New Roman"/>
                  <w:color w:val="000000" w:themeColor="text1"/>
                  <w:sz w:val="24"/>
                  <w:szCs w:val="24"/>
                </w:rPr>
                <w:t xml:space="preserve"> on </w:t>
              </w:r>
            </w:ins>
            <w:ins w:id="147" w:author="Aivi Kuivonen" w:date="2025-09-05T10:45:00Z">
              <w:r w:rsidRPr="00B20A0D">
                <w:rPr>
                  <w:rFonts w:ascii="Times New Roman" w:eastAsia="Times New Roman" w:hAnsi="Times New Roman" w:cs="Times New Roman"/>
                  <w:color w:val="000000" w:themeColor="text1"/>
                  <w:sz w:val="24"/>
                  <w:szCs w:val="24"/>
                </w:rPr>
                <w:t>kolmandasse riiki hiljuti lähetatud töötaja, kes tegele</w:t>
              </w:r>
            </w:ins>
            <w:ins w:id="148" w:author="Aivi Kuivonen" w:date="2025-09-05T10:46:00Z">
              <w:r>
                <w:rPr>
                  <w:rFonts w:ascii="Times New Roman" w:eastAsia="Times New Roman" w:hAnsi="Times New Roman" w:cs="Times New Roman"/>
                  <w:color w:val="000000" w:themeColor="text1"/>
                  <w:sz w:val="24"/>
                  <w:szCs w:val="24"/>
                </w:rPr>
                <w:t>b</w:t>
              </w:r>
            </w:ins>
            <w:ins w:id="149" w:author="Aivi Kuivonen" w:date="2025-09-05T10:45:00Z">
              <w:r w:rsidRPr="00B20A0D">
                <w:rPr>
                  <w:rFonts w:ascii="Times New Roman" w:eastAsia="Times New Roman" w:hAnsi="Times New Roman" w:cs="Times New Roman"/>
                  <w:color w:val="000000" w:themeColor="text1"/>
                  <w:sz w:val="24"/>
                  <w:szCs w:val="24"/>
                </w:rPr>
                <w:t xml:space="preserve"> Schengeni viisadega, olenemata lähetuse kestusest. Isiku </w:t>
              </w:r>
            </w:ins>
            <w:ins w:id="150" w:author="Aivi Kuivonen" w:date="2025-09-05T10:47:00Z">
              <w:r>
                <w:rPr>
                  <w:rFonts w:ascii="Times New Roman" w:eastAsia="Times New Roman" w:hAnsi="Times New Roman" w:cs="Times New Roman"/>
                  <w:color w:val="000000" w:themeColor="text1"/>
                  <w:sz w:val="24"/>
                  <w:szCs w:val="24"/>
                </w:rPr>
                <w:t>osalus raporteeritakse</w:t>
              </w:r>
            </w:ins>
            <w:ins w:id="151" w:author="Aivi Kuivonen" w:date="2025-09-05T10:45:00Z">
              <w:r w:rsidRPr="00B20A0D">
                <w:rPr>
                  <w:rFonts w:ascii="Times New Roman" w:eastAsia="Times New Roman" w:hAnsi="Times New Roman" w:cs="Times New Roman"/>
                  <w:color w:val="000000" w:themeColor="text1"/>
                  <w:sz w:val="24"/>
                  <w:szCs w:val="24"/>
                </w:rPr>
                <w:t xml:space="preserve"> üks kord</w:t>
              </w:r>
            </w:ins>
            <w:ins w:id="152" w:author="Aivi Kuivonen" w:date="2025-09-05T10:47:00Z">
              <w:r>
                <w:rPr>
                  <w:rFonts w:ascii="Times New Roman" w:eastAsia="Times New Roman" w:hAnsi="Times New Roman" w:cs="Times New Roman"/>
                  <w:color w:val="000000" w:themeColor="text1"/>
                  <w:sz w:val="24"/>
                  <w:szCs w:val="24"/>
                </w:rPr>
                <w:t xml:space="preserve"> projekti jooksul.</w:t>
              </w:r>
            </w:ins>
          </w:p>
        </w:tc>
      </w:tr>
      <w:tr w:rsidR="00232BC8" w:rsidRPr="00D2092E" w14:paraId="44FA0418" w14:textId="77777777" w:rsidTr="009312D7">
        <w:trPr>
          <w:trHeight w:val="160"/>
          <w:ins w:id="153" w:author="Aivi Kuivonen" w:date="2025-09-05T10:34:00Z"/>
        </w:trPr>
        <w:tc>
          <w:tcPr>
            <w:tcW w:w="1696" w:type="dxa"/>
            <w:vMerge/>
          </w:tcPr>
          <w:p w14:paraId="1EE66EF1" w14:textId="77777777" w:rsidR="00232BC8" w:rsidRDefault="00232BC8" w:rsidP="00D97466">
            <w:pPr>
              <w:autoSpaceDE w:val="0"/>
              <w:autoSpaceDN w:val="0"/>
              <w:adjustRightInd w:val="0"/>
              <w:spacing w:after="0" w:line="240" w:lineRule="auto"/>
              <w:ind w:left="0"/>
              <w:rPr>
                <w:ins w:id="154" w:author="Aivi Kuivonen" w:date="2025-09-05T10:34:00Z"/>
                <w:rFonts w:ascii="Times New Roman" w:eastAsia="Times New Roman" w:hAnsi="Times New Roman" w:cs="Times New Roman"/>
                <w:color w:val="000000" w:themeColor="text1"/>
                <w:sz w:val="24"/>
                <w:szCs w:val="24"/>
              </w:rPr>
            </w:pPr>
          </w:p>
        </w:tc>
        <w:tc>
          <w:tcPr>
            <w:tcW w:w="2410" w:type="dxa"/>
            <w:vMerge/>
          </w:tcPr>
          <w:p w14:paraId="093AC53B" w14:textId="77777777" w:rsidR="00232BC8" w:rsidRDefault="00232BC8" w:rsidP="00D97466">
            <w:pPr>
              <w:spacing w:after="0" w:line="240" w:lineRule="auto"/>
              <w:ind w:left="0"/>
              <w:jc w:val="both"/>
              <w:rPr>
                <w:ins w:id="155" w:author="Aivi Kuivonen" w:date="2025-09-05T10:34:00Z"/>
                <w:rFonts w:ascii="Times New Roman" w:eastAsia="Times New Roman" w:hAnsi="Times New Roman" w:cs="Times New Roman"/>
                <w:color w:val="000000" w:themeColor="text1"/>
                <w:sz w:val="24"/>
                <w:szCs w:val="24"/>
              </w:rPr>
            </w:pPr>
          </w:p>
        </w:tc>
        <w:tc>
          <w:tcPr>
            <w:tcW w:w="3261" w:type="dxa"/>
          </w:tcPr>
          <w:p w14:paraId="2EAD2C52" w14:textId="2A0A2B11" w:rsidR="00232BC8" w:rsidRDefault="00232BC8" w:rsidP="00D97466">
            <w:pPr>
              <w:spacing w:after="0" w:line="240" w:lineRule="auto"/>
              <w:ind w:left="0"/>
              <w:jc w:val="both"/>
              <w:rPr>
                <w:ins w:id="156" w:author="Aivi Kuivonen" w:date="2025-09-05T10:34:00Z"/>
                <w:rFonts w:ascii="Times New Roman" w:eastAsia="Times New Roman" w:hAnsi="Times New Roman" w:cs="Times New Roman"/>
                <w:color w:val="000000" w:themeColor="text1"/>
                <w:sz w:val="24"/>
                <w:szCs w:val="24"/>
              </w:rPr>
            </w:pPr>
            <w:ins w:id="157" w:author="Aivi Kuivonen" w:date="2025-09-05T10:34:00Z">
              <w:r>
                <w:rPr>
                  <w:rFonts w:ascii="Times New Roman" w:eastAsia="Times New Roman" w:hAnsi="Times New Roman" w:cs="Times New Roman"/>
                  <w:color w:val="000000" w:themeColor="text1"/>
                  <w:sz w:val="24"/>
                  <w:szCs w:val="24"/>
                </w:rPr>
                <w:t>O.2.3.1</w:t>
              </w:r>
            </w:ins>
            <w:ins w:id="158" w:author="Aivi Kuivonen" w:date="2025-09-05T10:35:00Z">
              <w:r>
                <w:t xml:space="preserve"> </w:t>
              </w:r>
              <w:r w:rsidRPr="00F54900">
                <w:rPr>
                  <w:rFonts w:ascii="Times New Roman" w:eastAsia="Times New Roman" w:hAnsi="Times New Roman" w:cs="Times New Roman"/>
                  <w:color w:val="000000" w:themeColor="text1"/>
                  <w:sz w:val="24"/>
                  <w:szCs w:val="24"/>
                </w:rPr>
                <w:t>Kolmandates riikides asuvatesse konsulaatidesse lähetatud töötajate arv</w:t>
              </w:r>
              <w:r>
                <w:rPr>
                  <w:rFonts w:ascii="Times New Roman" w:eastAsia="Times New Roman" w:hAnsi="Times New Roman" w:cs="Times New Roman"/>
                  <w:color w:val="000000" w:themeColor="text1"/>
                  <w:sz w:val="24"/>
                  <w:szCs w:val="24"/>
                </w:rPr>
                <w:t xml:space="preserve">, </w:t>
              </w:r>
            </w:ins>
            <w:ins w:id="159" w:author="Aivi Kuivonen" w:date="2025-09-05T10:34:00Z">
              <w:r w:rsidRPr="00F54900">
                <w:rPr>
                  <w:rFonts w:ascii="Times New Roman" w:eastAsia="Times New Roman" w:hAnsi="Times New Roman" w:cs="Times New Roman"/>
                  <w:color w:val="000000" w:themeColor="text1"/>
                  <w:sz w:val="24"/>
                  <w:szCs w:val="24"/>
                </w:rPr>
                <w:t>millest omakorda viisataotluste menetlemiseks lähetatud töötajate arv</w:t>
              </w:r>
            </w:ins>
          </w:p>
        </w:tc>
        <w:tc>
          <w:tcPr>
            <w:tcW w:w="1275" w:type="dxa"/>
          </w:tcPr>
          <w:p w14:paraId="448A0EFE" w14:textId="3AD75A86" w:rsidR="00232BC8" w:rsidRPr="00D2092E" w:rsidRDefault="00232BC8" w:rsidP="00D97466">
            <w:pPr>
              <w:spacing w:after="0" w:line="240" w:lineRule="auto"/>
              <w:ind w:left="0"/>
              <w:jc w:val="both"/>
              <w:rPr>
                <w:ins w:id="160" w:author="Aivi Kuivonen" w:date="2025-09-05T10:34:00Z"/>
                <w:rFonts w:ascii="Times New Roman" w:eastAsia="Times New Roman" w:hAnsi="Times New Roman" w:cs="Times New Roman"/>
                <w:color w:val="000000" w:themeColor="text1"/>
                <w:sz w:val="24"/>
                <w:szCs w:val="24"/>
              </w:rPr>
            </w:pPr>
            <w:ins w:id="161" w:author="Aivi Kuivonen" w:date="2025-09-05T10:35:00Z">
              <w:r>
                <w:rPr>
                  <w:rFonts w:ascii="Times New Roman" w:eastAsia="Times New Roman" w:hAnsi="Times New Roman" w:cs="Times New Roman"/>
                  <w:color w:val="000000" w:themeColor="text1"/>
                  <w:sz w:val="24"/>
                  <w:szCs w:val="24"/>
                </w:rPr>
                <w:t>arv</w:t>
              </w:r>
            </w:ins>
          </w:p>
        </w:tc>
        <w:tc>
          <w:tcPr>
            <w:tcW w:w="1418" w:type="dxa"/>
          </w:tcPr>
          <w:p w14:paraId="7F6E11DE" w14:textId="2B581057" w:rsidR="00232BC8" w:rsidRPr="00D2092E" w:rsidRDefault="00232BC8" w:rsidP="00D97466">
            <w:pPr>
              <w:autoSpaceDE w:val="0"/>
              <w:autoSpaceDN w:val="0"/>
              <w:adjustRightInd w:val="0"/>
              <w:spacing w:after="0" w:line="240" w:lineRule="auto"/>
              <w:ind w:left="0"/>
              <w:jc w:val="both"/>
              <w:rPr>
                <w:ins w:id="162" w:author="Aivi Kuivonen" w:date="2025-09-05T10:34:00Z"/>
                <w:rFonts w:ascii="Times New Roman" w:eastAsia="Times New Roman" w:hAnsi="Times New Roman" w:cs="Times New Roman"/>
                <w:color w:val="000000" w:themeColor="text1"/>
                <w:sz w:val="24"/>
                <w:szCs w:val="24"/>
              </w:rPr>
            </w:pPr>
            <w:ins w:id="163" w:author="Aivi Kuivonen" w:date="2025-09-05T10:35:00Z">
              <w:r>
                <w:rPr>
                  <w:rFonts w:ascii="Times New Roman" w:eastAsia="Times New Roman" w:hAnsi="Times New Roman" w:cs="Times New Roman"/>
                  <w:color w:val="000000" w:themeColor="text1"/>
                  <w:sz w:val="24"/>
                  <w:szCs w:val="24"/>
                </w:rPr>
                <w:t>0</w:t>
              </w:r>
            </w:ins>
          </w:p>
        </w:tc>
        <w:tc>
          <w:tcPr>
            <w:tcW w:w="1134" w:type="dxa"/>
          </w:tcPr>
          <w:p w14:paraId="3CB06B8F" w14:textId="12FBD53C" w:rsidR="00232BC8" w:rsidRPr="00D2092E" w:rsidRDefault="00232BC8" w:rsidP="00D97466">
            <w:pPr>
              <w:autoSpaceDE w:val="0"/>
              <w:autoSpaceDN w:val="0"/>
              <w:adjustRightInd w:val="0"/>
              <w:spacing w:after="0" w:line="240" w:lineRule="auto"/>
              <w:ind w:left="0"/>
              <w:jc w:val="both"/>
              <w:rPr>
                <w:ins w:id="164" w:author="Aivi Kuivonen" w:date="2025-09-05T10:34:00Z"/>
                <w:rFonts w:ascii="Times New Roman" w:eastAsia="Times New Roman" w:hAnsi="Times New Roman" w:cs="Times New Roman"/>
                <w:bCs/>
                <w:color w:val="000000" w:themeColor="text1"/>
                <w:sz w:val="24"/>
                <w:szCs w:val="24"/>
              </w:rPr>
            </w:pPr>
            <w:ins w:id="165" w:author="Aivi Kuivonen" w:date="2025-09-05T10:35:00Z">
              <w:r>
                <w:rPr>
                  <w:rFonts w:ascii="Times New Roman" w:eastAsia="Times New Roman" w:hAnsi="Times New Roman" w:cs="Times New Roman"/>
                  <w:bCs/>
                  <w:color w:val="000000" w:themeColor="text1"/>
                  <w:sz w:val="24"/>
                  <w:szCs w:val="24"/>
                </w:rPr>
                <w:t>3</w:t>
              </w:r>
            </w:ins>
          </w:p>
        </w:tc>
        <w:tc>
          <w:tcPr>
            <w:tcW w:w="3827" w:type="dxa"/>
            <w:vMerge/>
          </w:tcPr>
          <w:p w14:paraId="571B14CE" w14:textId="77777777" w:rsidR="00232BC8" w:rsidRPr="00D2092E" w:rsidRDefault="00232BC8" w:rsidP="00D97466">
            <w:pPr>
              <w:autoSpaceDE w:val="0"/>
              <w:autoSpaceDN w:val="0"/>
              <w:adjustRightInd w:val="0"/>
              <w:spacing w:after="0" w:line="240" w:lineRule="auto"/>
              <w:ind w:left="0"/>
              <w:jc w:val="both"/>
              <w:rPr>
                <w:ins w:id="166" w:author="Aivi Kuivonen" w:date="2025-09-05T10:34:00Z"/>
                <w:rFonts w:ascii="Times New Roman" w:eastAsia="Times New Roman" w:hAnsi="Times New Roman" w:cs="Times New Roman"/>
                <w:color w:val="000000" w:themeColor="text1"/>
                <w:sz w:val="24"/>
                <w:szCs w:val="24"/>
              </w:rPr>
            </w:pPr>
          </w:p>
        </w:tc>
      </w:tr>
      <w:tr w:rsidR="00D216F8" w:rsidRPr="00D2092E" w14:paraId="249DAD60" w14:textId="77777777" w:rsidTr="009312D7">
        <w:trPr>
          <w:trHeight w:val="160"/>
          <w:ins w:id="167" w:author="Aivi Kuivonen" w:date="2025-09-05T09:43:00Z"/>
        </w:trPr>
        <w:tc>
          <w:tcPr>
            <w:tcW w:w="1696" w:type="dxa"/>
            <w:vMerge/>
          </w:tcPr>
          <w:p w14:paraId="52205D13" w14:textId="77777777" w:rsidR="00D216F8" w:rsidRDefault="00D216F8" w:rsidP="00D97466">
            <w:pPr>
              <w:autoSpaceDE w:val="0"/>
              <w:autoSpaceDN w:val="0"/>
              <w:adjustRightInd w:val="0"/>
              <w:spacing w:after="0" w:line="240" w:lineRule="auto"/>
              <w:ind w:left="0"/>
              <w:rPr>
                <w:ins w:id="168" w:author="Aivi Kuivonen" w:date="2025-09-05T09:43:00Z"/>
                <w:rFonts w:ascii="Times New Roman" w:eastAsia="Times New Roman" w:hAnsi="Times New Roman" w:cs="Times New Roman"/>
                <w:color w:val="000000" w:themeColor="text1"/>
                <w:sz w:val="24"/>
                <w:szCs w:val="24"/>
              </w:rPr>
            </w:pPr>
          </w:p>
        </w:tc>
        <w:tc>
          <w:tcPr>
            <w:tcW w:w="2410" w:type="dxa"/>
            <w:vMerge/>
          </w:tcPr>
          <w:p w14:paraId="3E9F92D2" w14:textId="77777777" w:rsidR="00D216F8" w:rsidRDefault="00D216F8" w:rsidP="00D97466">
            <w:pPr>
              <w:spacing w:after="0" w:line="240" w:lineRule="auto"/>
              <w:ind w:left="0"/>
              <w:jc w:val="both"/>
              <w:rPr>
                <w:ins w:id="169" w:author="Aivi Kuivonen" w:date="2025-09-05T09:43:00Z"/>
                <w:rFonts w:ascii="Times New Roman" w:eastAsia="Times New Roman" w:hAnsi="Times New Roman" w:cs="Times New Roman"/>
                <w:color w:val="000000" w:themeColor="text1"/>
                <w:sz w:val="24"/>
                <w:szCs w:val="24"/>
              </w:rPr>
            </w:pPr>
          </w:p>
        </w:tc>
        <w:tc>
          <w:tcPr>
            <w:tcW w:w="3261" w:type="dxa"/>
          </w:tcPr>
          <w:p w14:paraId="0AD051DE" w14:textId="5D1CDEA3" w:rsidR="00D216F8" w:rsidRPr="00D2092E" w:rsidRDefault="00F54900" w:rsidP="00D97466">
            <w:pPr>
              <w:spacing w:after="0" w:line="240" w:lineRule="auto"/>
              <w:ind w:left="0"/>
              <w:jc w:val="both"/>
              <w:rPr>
                <w:ins w:id="170" w:author="Aivi Kuivonen" w:date="2025-09-05T09:43:00Z"/>
                <w:rFonts w:ascii="Times New Roman" w:eastAsia="Times New Roman" w:hAnsi="Times New Roman" w:cs="Times New Roman"/>
                <w:color w:val="000000" w:themeColor="text1"/>
                <w:sz w:val="24"/>
                <w:szCs w:val="24"/>
              </w:rPr>
            </w:pPr>
            <w:ins w:id="171" w:author="Aivi Kuivonen" w:date="2025-09-05T10:32:00Z">
              <w:r w:rsidRPr="00F54900">
                <w:rPr>
                  <w:rFonts w:ascii="Times New Roman" w:eastAsia="Times New Roman" w:hAnsi="Times New Roman" w:cs="Times New Roman"/>
                  <w:color w:val="000000" w:themeColor="text1"/>
                  <w:sz w:val="24"/>
                  <w:szCs w:val="24"/>
                </w:rPr>
                <w:t>R.2.9 Ühise viisapoliitika valdkonnas läbi viidud Schengeni hindamiste raames esitatud nende soovituste arv, mida on arvesse võetud</w:t>
              </w:r>
            </w:ins>
          </w:p>
        </w:tc>
        <w:tc>
          <w:tcPr>
            <w:tcW w:w="1275" w:type="dxa"/>
          </w:tcPr>
          <w:p w14:paraId="74E16160" w14:textId="736DDD24" w:rsidR="00D216F8" w:rsidRPr="00D2092E" w:rsidRDefault="00F54900" w:rsidP="00D97466">
            <w:pPr>
              <w:spacing w:after="0" w:line="240" w:lineRule="auto"/>
              <w:ind w:left="0"/>
              <w:jc w:val="both"/>
              <w:rPr>
                <w:ins w:id="172" w:author="Aivi Kuivonen" w:date="2025-09-05T09:43:00Z"/>
                <w:rFonts w:ascii="Times New Roman" w:eastAsia="Times New Roman" w:hAnsi="Times New Roman" w:cs="Times New Roman"/>
                <w:color w:val="000000" w:themeColor="text1"/>
                <w:sz w:val="24"/>
                <w:szCs w:val="24"/>
              </w:rPr>
            </w:pPr>
            <w:ins w:id="173" w:author="Aivi Kuivonen" w:date="2025-09-05T10:33:00Z">
              <w:r>
                <w:rPr>
                  <w:rFonts w:ascii="Times New Roman" w:eastAsia="Times New Roman" w:hAnsi="Times New Roman" w:cs="Times New Roman"/>
                  <w:color w:val="000000" w:themeColor="text1"/>
                  <w:sz w:val="24"/>
                  <w:szCs w:val="24"/>
                </w:rPr>
                <w:t>arv</w:t>
              </w:r>
            </w:ins>
          </w:p>
        </w:tc>
        <w:tc>
          <w:tcPr>
            <w:tcW w:w="1418" w:type="dxa"/>
          </w:tcPr>
          <w:p w14:paraId="056194C4" w14:textId="018118FD" w:rsidR="00D216F8" w:rsidRPr="00D2092E" w:rsidRDefault="00F54900" w:rsidP="00D97466">
            <w:pPr>
              <w:autoSpaceDE w:val="0"/>
              <w:autoSpaceDN w:val="0"/>
              <w:adjustRightInd w:val="0"/>
              <w:spacing w:after="0" w:line="240" w:lineRule="auto"/>
              <w:ind w:left="0"/>
              <w:jc w:val="both"/>
              <w:rPr>
                <w:ins w:id="174" w:author="Aivi Kuivonen" w:date="2025-09-05T09:43:00Z"/>
                <w:rFonts w:ascii="Times New Roman" w:eastAsia="Times New Roman" w:hAnsi="Times New Roman" w:cs="Times New Roman"/>
                <w:color w:val="000000" w:themeColor="text1"/>
                <w:sz w:val="24"/>
                <w:szCs w:val="24"/>
              </w:rPr>
            </w:pPr>
            <w:ins w:id="175" w:author="Aivi Kuivonen" w:date="2025-09-05T10:33:00Z">
              <w:r>
                <w:rPr>
                  <w:rFonts w:ascii="Times New Roman" w:eastAsia="Times New Roman" w:hAnsi="Times New Roman" w:cs="Times New Roman"/>
                  <w:color w:val="000000" w:themeColor="text1"/>
                  <w:sz w:val="24"/>
                  <w:szCs w:val="24"/>
                </w:rPr>
                <w:t>Ei kohaldu</w:t>
              </w:r>
            </w:ins>
          </w:p>
        </w:tc>
        <w:tc>
          <w:tcPr>
            <w:tcW w:w="1134" w:type="dxa"/>
          </w:tcPr>
          <w:p w14:paraId="0B94E478" w14:textId="7A7567ED" w:rsidR="00D216F8" w:rsidRPr="00D2092E" w:rsidRDefault="00F54900" w:rsidP="00D97466">
            <w:pPr>
              <w:autoSpaceDE w:val="0"/>
              <w:autoSpaceDN w:val="0"/>
              <w:adjustRightInd w:val="0"/>
              <w:spacing w:after="0" w:line="240" w:lineRule="auto"/>
              <w:ind w:left="0"/>
              <w:jc w:val="both"/>
              <w:rPr>
                <w:ins w:id="176" w:author="Aivi Kuivonen" w:date="2025-09-05T09:43:00Z"/>
                <w:rFonts w:ascii="Times New Roman" w:eastAsia="Times New Roman" w:hAnsi="Times New Roman" w:cs="Times New Roman"/>
                <w:bCs/>
                <w:color w:val="000000" w:themeColor="text1"/>
                <w:sz w:val="24"/>
                <w:szCs w:val="24"/>
              </w:rPr>
            </w:pPr>
            <w:ins w:id="177" w:author="Aivi Kuivonen" w:date="2025-09-05T10:33:00Z">
              <w:r>
                <w:rPr>
                  <w:rFonts w:ascii="Times New Roman" w:eastAsia="Times New Roman" w:hAnsi="Times New Roman" w:cs="Times New Roman"/>
                  <w:bCs/>
                  <w:color w:val="000000" w:themeColor="text1"/>
                  <w:sz w:val="24"/>
                  <w:szCs w:val="24"/>
                </w:rPr>
                <w:t>2</w:t>
              </w:r>
            </w:ins>
          </w:p>
        </w:tc>
        <w:tc>
          <w:tcPr>
            <w:tcW w:w="3827" w:type="dxa"/>
          </w:tcPr>
          <w:p w14:paraId="6A0D8B16" w14:textId="7927A39B" w:rsidR="00D216F8" w:rsidRPr="00D2092E" w:rsidRDefault="00B20A0D" w:rsidP="00D97466">
            <w:pPr>
              <w:autoSpaceDE w:val="0"/>
              <w:autoSpaceDN w:val="0"/>
              <w:adjustRightInd w:val="0"/>
              <w:spacing w:after="0" w:line="240" w:lineRule="auto"/>
              <w:ind w:left="0"/>
              <w:jc w:val="both"/>
              <w:rPr>
                <w:ins w:id="178" w:author="Aivi Kuivonen" w:date="2025-09-05T09:43:00Z"/>
                <w:rFonts w:ascii="Times New Roman" w:eastAsia="Times New Roman" w:hAnsi="Times New Roman" w:cs="Times New Roman"/>
                <w:color w:val="000000" w:themeColor="text1"/>
                <w:sz w:val="24"/>
                <w:szCs w:val="24"/>
              </w:rPr>
            </w:pPr>
            <w:ins w:id="179" w:author="Aivi Kuivonen" w:date="2025-09-05T10:36:00Z">
              <w:r>
                <w:rPr>
                  <w:rFonts w:ascii="Times New Roman" w:eastAsia="Times New Roman" w:hAnsi="Times New Roman" w:cs="Times New Roman"/>
                  <w:color w:val="000000" w:themeColor="text1"/>
                  <w:sz w:val="24"/>
                  <w:szCs w:val="24"/>
                </w:rPr>
                <w:t>Soovitus raporteeritakse ühe korra projekti jooksul</w:t>
              </w:r>
            </w:ins>
            <w:ins w:id="180" w:author="Aivi Kuivonen" w:date="2025-09-05T13:04:00Z">
              <w:r w:rsidR="00AE114B">
                <w:rPr>
                  <w:rFonts w:ascii="Times New Roman" w:eastAsia="Times New Roman" w:hAnsi="Times New Roman" w:cs="Times New Roman"/>
                  <w:color w:val="000000" w:themeColor="text1"/>
                  <w:sz w:val="24"/>
                  <w:szCs w:val="24"/>
                </w:rPr>
                <w:t>, tuues välja soovituse number.</w:t>
              </w:r>
            </w:ins>
          </w:p>
        </w:tc>
      </w:tr>
      <w:tr w:rsidR="00D2092E" w:rsidRPr="00D2092E" w14:paraId="08A5E9A2" w14:textId="77777777" w:rsidTr="009312D7">
        <w:trPr>
          <w:trHeight w:val="160"/>
        </w:trPr>
        <w:tc>
          <w:tcPr>
            <w:tcW w:w="1696" w:type="dxa"/>
          </w:tcPr>
          <w:p w14:paraId="5672943B" w14:textId="77777777" w:rsidR="00D2092E" w:rsidRPr="00D2092E" w:rsidRDefault="00D2092E" w:rsidP="00D97466">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D2092E">
              <w:rPr>
                <w:rFonts w:ascii="Times New Roman" w:eastAsia="Times New Roman" w:hAnsi="Times New Roman" w:cs="Times New Roman"/>
                <w:color w:val="000000" w:themeColor="text1"/>
                <w:sz w:val="24"/>
                <w:szCs w:val="24"/>
              </w:rPr>
              <w:t>KOKKU</w:t>
            </w:r>
          </w:p>
        </w:tc>
        <w:tc>
          <w:tcPr>
            <w:tcW w:w="2410" w:type="dxa"/>
          </w:tcPr>
          <w:p w14:paraId="04AD6C83" w14:textId="6DB6CA30" w:rsidR="00D2092E" w:rsidRPr="00D2092E" w:rsidRDefault="00D2092E" w:rsidP="00D97466">
            <w:pPr>
              <w:spacing w:after="0" w:line="240" w:lineRule="auto"/>
              <w:ind w:left="0"/>
              <w:jc w:val="both"/>
              <w:rPr>
                <w:rFonts w:ascii="Times New Roman" w:eastAsia="Times New Roman" w:hAnsi="Times New Roman" w:cs="Times New Roman"/>
                <w:b/>
                <w:bCs/>
                <w:color w:val="000000" w:themeColor="text1"/>
                <w:sz w:val="24"/>
                <w:szCs w:val="24"/>
              </w:rPr>
            </w:pPr>
            <w:del w:id="181" w:author="Aivi Kuivonen" w:date="2025-09-05T10:49:00Z">
              <w:r w:rsidRPr="00D2092E" w:rsidDel="00232BC8">
                <w:rPr>
                  <w:rFonts w:ascii="Times New Roman" w:eastAsia="Times New Roman" w:hAnsi="Times New Roman" w:cs="Times New Roman"/>
                  <w:b/>
                  <w:bCs/>
                  <w:color w:val="000000" w:themeColor="text1"/>
                  <w:sz w:val="24"/>
                  <w:szCs w:val="24"/>
                </w:rPr>
                <w:delText>680 000</w:delText>
              </w:r>
            </w:del>
            <w:ins w:id="182" w:author="Aivi Kuivonen" w:date="2025-09-05T10:49:00Z">
              <w:r w:rsidR="00232BC8">
                <w:rPr>
                  <w:rFonts w:ascii="Times New Roman" w:eastAsia="Times New Roman" w:hAnsi="Times New Roman" w:cs="Times New Roman"/>
                  <w:b/>
                  <w:bCs/>
                  <w:color w:val="000000" w:themeColor="text1"/>
                  <w:sz w:val="24"/>
                  <w:szCs w:val="24"/>
                </w:rPr>
                <w:t> 950 000,00</w:t>
              </w:r>
            </w:ins>
          </w:p>
        </w:tc>
        <w:tc>
          <w:tcPr>
            <w:tcW w:w="10915" w:type="dxa"/>
            <w:gridSpan w:val="5"/>
          </w:tcPr>
          <w:p w14:paraId="0C287F3C" w14:textId="77777777" w:rsidR="00D2092E" w:rsidRPr="00D2092E" w:rsidRDefault="00D2092E" w:rsidP="00D9746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bl>
    <w:p w14:paraId="60008E3E" w14:textId="77777777" w:rsidR="00D2092E" w:rsidRDefault="00D2092E" w:rsidP="00D97466">
      <w:pPr>
        <w:spacing w:after="0" w:line="240" w:lineRule="auto"/>
        <w:ind w:left="0"/>
        <w:jc w:val="both"/>
        <w:rPr>
          <w:ins w:id="183" w:author="Aivi Kuivonen" w:date="2025-09-05T10:34:00Z"/>
          <w:rFonts w:ascii="Times New Roman" w:eastAsia="Times New Roman" w:hAnsi="Times New Roman" w:cs="Times New Roman"/>
          <w:i/>
          <w:color w:val="000000" w:themeColor="text1"/>
          <w:sz w:val="24"/>
          <w:szCs w:val="24"/>
        </w:rPr>
      </w:pPr>
    </w:p>
    <w:p w14:paraId="750D9665" w14:textId="333BDC6C" w:rsidR="00F54900" w:rsidRPr="00D2092E" w:rsidRDefault="00D92197" w:rsidP="00D97466">
      <w:pPr>
        <w:spacing w:after="0" w:line="240" w:lineRule="auto"/>
        <w:ind w:left="0"/>
        <w:jc w:val="both"/>
        <w:rPr>
          <w:rFonts w:ascii="Times New Roman" w:eastAsia="Times New Roman" w:hAnsi="Times New Roman" w:cs="Times New Roman"/>
          <w:i/>
          <w:color w:val="000000" w:themeColor="text1"/>
          <w:sz w:val="24"/>
          <w:szCs w:val="24"/>
        </w:rPr>
      </w:pPr>
      <w:ins w:id="184" w:author="Aivi Kuivonen" w:date="2025-09-05T13:38:00Z">
        <w:r>
          <w:rPr>
            <w:rFonts w:ascii="Times New Roman" w:eastAsia="Times New Roman" w:hAnsi="Times New Roman" w:cs="Times New Roman"/>
            <w:i/>
            <w:color w:val="000000" w:themeColor="text1"/>
            <w:sz w:val="24"/>
            <w:szCs w:val="24"/>
          </w:rPr>
          <w:t>(muudetud siseministri …</w:t>
        </w:r>
      </w:ins>
      <w:ins w:id="185" w:author="Aivi Kuivonen" w:date="2025-09-05T13:39:00Z">
        <w:r>
          <w:rPr>
            <w:rFonts w:ascii="Times New Roman" w:eastAsia="Times New Roman" w:hAnsi="Times New Roman" w:cs="Times New Roman"/>
            <w:i/>
            <w:color w:val="000000" w:themeColor="text1"/>
            <w:sz w:val="24"/>
            <w:szCs w:val="24"/>
          </w:rPr>
          <w:t xml:space="preserve"> kk nr …)</w:t>
        </w:r>
      </w:ins>
    </w:p>
    <w:p w14:paraId="105DC8AD" w14:textId="77777777" w:rsidR="00D2092E" w:rsidRPr="00D2092E" w:rsidRDefault="00D2092E" w:rsidP="00D97466">
      <w:pPr>
        <w:spacing w:after="0" w:line="240" w:lineRule="auto"/>
        <w:ind w:left="0"/>
        <w:jc w:val="both"/>
        <w:rPr>
          <w:rFonts w:ascii="Times New Roman" w:eastAsia="Times New Roman" w:hAnsi="Times New Roman" w:cs="Times New Roman"/>
          <w:i/>
          <w:color w:val="000000" w:themeColor="text1"/>
          <w:sz w:val="24"/>
          <w:szCs w:val="24"/>
        </w:rPr>
      </w:pPr>
    </w:p>
    <w:p w14:paraId="78E85AC1" w14:textId="77777777" w:rsidR="00D2092E" w:rsidRPr="00D2092E" w:rsidRDefault="00D2092E" w:rsidP="00D97466">
      <w:pPr>
        <w:spacing w:after="0" w:line="240" w:lineRule="auto"/>
        <w:ind w:left="0"/>
        <w:jc w:val="both"/>
        <w:rPr>
          <w:rFonts w:ascii="Times New Roman" w:eastAsia="Times New Roman" w:hAnsi="Times New Roman" w:cs="Times New Roman"/>
          <w:i/>
          <w:color w:val="000000" w:themeColor="text1"/>
          <w:sz w:val="24"/>
          <w:szCs w:val="24"/>
        </w:rPr>
      </w:pPr>
    </w:p>
    <w:p w14:paraId="04EE8A04" w14:textId="77777777" w:rsidR="00D2092E" w:rsidRPr="00D2092E" w:rsidRDefault="00D2092E" w:rsidP="00D97466">
      <w:pPr>
        <w:spacing w:after="0" w:line="240" w:lineRule="auto"/>
        <w:ind w:left="0"/>
        <w:jc w:val="both"/>
        <w:rPr>
          <w:rFonts w:ascii="Times New Roman" w:eastAsia="Times New Roman" w:hAnsi="Times New Roman" w:cs="Times New Roman"/>
          <w:i/>
          <w:color w:val="000000" w:themeColor="text1"/>
          <w:sz w:val="24"/>
          <w:szCs w:val="24"/>
        </w:rPr>
        <w:sectPr w:rsidR="00D2092E" w:rsidRPr="00D2092E" w:rsidSect="008425C6">
          <w:pgSz w:w="16838" w:h="11906" w:orient="landscape" w:code="9"/>
          <w:pgMar w:top="1418" w:right="851" w:bottom="1418" w:left="992" w:header="709" w:footer="709" w:gutter="0"/>
          <w:cols w:space="708"/>
          <w:docGrid w:linePitch="360"/>
        </w:sectPr>
      </w:pPr>
    </w:p>
    <w:bookmarkEnd w:id="95"/>
    <w:bookmarkEnd w:id="96"/>
    <w:bookmarkEnd w:id="97"/>
    <w:bookmarkEnd w:id="98"/>
    <w:bookmarkEnd w:id="99"/>
    <w:bookmarkEnd w:id="100"/>
    <w:bookmarkEnd w:id="101"/>
    <w:bookmarkEnd w:id="102"/>
    <w:bookmarkEnd w:id="103"/>
    <w:bookmarkEnd w:id="104"/>
    <w:p w14:paraId="4E315E25" w14:textId="77777777" w:rsidR="00D2092E" w:rsidRPr="00D2092E" w:rsidRDefault="00D2092E" w:rsidP="00D97466">
      <w:pPr>
        <w:tabs>
          <w:tab w:val="left" w:pos="284"/>
        </w:tabs>
        <w:spacing w:after="0" w:line="240" w:lineRule="auto"/>
        <w:ind w:left="0"/>
        <w:jc w:val="both"/>
        <w:rPr>
          <w:rFonts w:ascii="Times New Roman" w:eastAsia="Times New Roman" w:hAnsi="Times New Roman" w:cs="Times New Roman"/>
          <w:i/>
          <w:color w:val="000000" w:themeColor="text1"/>
          <w:sz w:val="24"/>
          <w:szCs w:val="24"/>
          <w:lang w:eastAsia="et-EE"/>
        </w:rPr>
      </w:pPr>
    </w:p>
    <w:p w14:paraId="56F58F1A" w14:textId="77777777" w:rsidR="00D2092E" w:rsidRPr="00D2092E" w:rsidRDefault="00D2092E" w:rsidP="00D97466">
      <w:pPr>
        <w:numPr>
          <w:ilvl w:val="0"/>
          <w:numId w:val="4"/>
        </w:numPr>
        <w:spacing w:after="90" w:line="240" w:lineRule="auto"/>
        <w:ind w:left="567" w:hanging="567"/>
        <w:contextualSpacing/>
        <w:jc w:val="both"/>
        <w:rPr>
          <w:rFonts w:ascii="Times New Roman" w:eastAsia="Times New Roman" w:hAnsi="Times New Roman" w:cs="Times New Roman"/>
          <w:b/>
          <w:bCs/>
          <w:iCs/>
          <w:color w:val="000000" w:themeColor="text1"/>
          <w:sz w:val="24"/>
          <w:szCs w:val="24"/>
          <w:lang w:eastAsia="et-EE"/>
        </w:rPr>
      </w:pPr>
      <w:bookmarkStart w:id="186" w:name="_Toc390093270"/>
      <w:r w:rsidRPr="00D2092E">
        <w:rPr>
          <w:rFonts w:ascii="Times New Roman" w:eastAsia="Times New Roman" w:hAnsi="Times New Roman" w:cs="Times New Roman"/>
          <w:b/>
          <w:bCs/>
          <w:iCs/>
          <w:color w:val="000000" w:themeColor="text1"/>
          <w:sz w:val="24"/>
          <w:szCs w:val="24"/>
          <w:lang w:eastAsia="et-EE"/>
        </w:rPr>
        <w:t>Korraldusasutus, rakendusasutus ja rakendusüksus</w:t>
      </w:r>
    </w:p>
    <w:p w14:paraId="257FB43C" w14:textId="77777777" w:rsidR="00D2092E" w:rsidRPr="00D2092E" w:rsidRDefault="00D2092E" w:rsidP="00D97466">
      <w:pPr>
        <w:numPr>
          <w:ilvl w:val="1"/>
          <w:numId w:val="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D2092E">
        <w:rPr>
          <w:rFonts w:ascii="Times New Roman" w:eastAsia="Times New Roman" w:hAnsi="Times New Roman" w:cs="Times New Roman"/>
          <w:iCs/>
          <w:color w:val="000000" w:themeColor="text1"/>
          <w:sz w:val="24"/>
          <w:szCs w:val="24"/>
          <w:lang w:eastAsia="et-EE"/>
        </w:rPr>
        <w:t>Korraldusasutuse, rakendusasutuse ja rakendusüksuse ülesandeid täidab SiM. Ülesandeid ei delegeerita.</w:t>
      </w:r>
    </w:p>
    <w:p w14:paraId="2F3228D5" w14:textId="77777777" w:rsidR="00D2092E" w:rsidRPr="00D2092E" w:rsidRDefault="00D2092E" w:rsidP="00D97466">
      <w:pPr>
        <w:spacing w:after="90" w:line="240" w:lineRule="auto"/>
        <w:ind w:left="567"/>
        <w:contextualSpacing/>
        <w:jc w:val="both"/>
        <w:rPr>
          <w:rFonts w:ascii="Times New Roman" w:eastAsia="Times New Roman" w:hAnsi="Times New Roman" w:cs="Times New Roman"/>
          <w:iCs/>
          <w:color w:val="000000" w:themeColor="text1"/>
          <w:sz w:val="24"/>
          <w:szCs w:val="24"/>
          <w:lang w:eastAsia="et-EE"/>
        </w:rPr>
      </w:pPr>
    </w:p>
    <w:p w14:paraId="32552E59" w14:textId="77777777" w:rsidR="00D2092E" w:rsidRPr="00D2092E" w:rsidRDefault="00D2092E" w:rsidP="00D97466">
      <w:pPr>
        <w:numPr>
          <w:ilvl w:val="1"/>
          <w:numId w:val="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D2092E">
        <w:rPr>
          <w:rFonts w:ascii="Times New Roman" w:eastAsia="Times New Roman" w:hAnsi="Times New Roman" w:cs="Times New Roman"/>
          <w:iCs/>
          <w:color w:val="000000" w:themeColor="text1"/>
          <w:sz w:val="24"/>
          <w:szCs w:val="24"/>
          <w:lang w:eastAsia="et-EE"/>
        </w:rPr>
        <w:t xml:space="preserve">SiM sisestab elluviija edastatud teabe alusel käesolevas </w:t>
      </w:r>
      <w:proofErr w:type="spellStart"/>
      <w:r w:rsidRPr="00D2092E">
        <w:rPr>
          <w:rFonts w:ascii="Times New Roman" w:eastAsia="Times New Roman" w:hAnsi="Times New Roman" w:cs="Times New Roman"/>
          <w:iCs/>
          <w:color w:val="000000" w:themeColor="text1"/>
          <w:sz w:val="24"/>
          <w:szCs w:val="24"/>
          <w:lang w:eastAsia="et-EE"/>
        </w:rPr>
        <w:t>TATis</w:t>
      </w:r>
      <w:proofErr w:type="spellEnd"/>
      <w:r w:rsidRPr="00D2092E">
        <w:rPr>
          <w:rFonts w:ascii="Times New Roman" w:eastAsia="Times New Roman" w:hAnsi="Times New Roman" w:cs="Times New Roman"/>
          <w:iCs/>
          <w:color w:val="000000" w:themeColor="text1"/>
          <w:sz w:val="24"/>
          <w:szCs w:val="24"/>
          <w:lang w:eastAsia="et-EE"/>
        </w:rPr>
        <w:t xml:space="preserve"> sätestatud projektide info struktuuritoetuste registrisse ja avab projekti.</w:t>
      </w:r>
    </w:p>
    <w:p w14:paraId="08DFE44D" w14:textId="77777777" w:rsidR="00D2092E" w:rsidRPr="00D2092E" w:rsidRDefault="00D2092E" w:rsidP="00D97466">
      <w:pPr>
        <w:spacing w:after="90" w:line="240" w:lineRule="auto"/>
        <w:ind w:left="360"/>
        <w:contextualSpacing/>
        <w:jc w:val="both"/>
        <w:rPr>
          <w:rFonts w:ascii="Times New Roman" w:eastAsia="Times New Roman" w:hAnsi="Times New Roman" w:cs="Times New Roman"/>
          <w:b/>
          <w:bCs/>
          <w:iCs/>
          <w:color w:val="000000" w:themeColor="text1"/>
          <w:sz w:val="24"/>
          <w:szCs w:val="24"/>
          <w:lang w:eastAsia="et-EE"/>
        </w:rPr>
      </w:pPr>
    </w:p>
    <w:p w14:paraId="10461AE5" w14:textId="77777777" w:rsidR="00D2092E" w:rsidRPr="00D2092E" w:rsidRDefault="00D2092E" w:rsidP="00D97466">
      <w:pPr>
        <w:numPr>
          <w:ilvl w:val="0"/>
          <w:numId w:val="4"/>
        </w:numPr>
        <w:spacing w:after="90" w:line="240" w:lineRule="auto"/>
        <w:ind w:left="567" w:hanging="567"/>
        <w:contextualSpacing/>
        <w:jc w:val="both"/>
        <w:rPr>
          <w:rFonts w:ascii="Times New Roman" w:eastAsia="Times New Roman" w:hAnsi="Times New Roman" w:cs="Times New Roman"/>
          <w:i/>
          <w:color w:val="000000" w:themeColor="text1"/>
          <w:sz w:val="24"/>
          <w:szCs w:val="24"/>
          <w:lang w:eastAsia="et-EE"/>
        </w:rPr>
      </w:pPr>
      <w:r w:rsidRPr="00D2092E">
        <w:rPr>
          <w:rFonts w:ascii="Times New Roman" w:eastAsia="Times New Roman" w:hAnsi="Times New Roman" w:cs="Times New Roman"/>
          <w:b/>
          <w:bCs/>
          <w:color w:val="000000" w:themeColor="text1"/>
          <w:kern w:val="32"/>
          <w:sz w:val="24"/>
          <w:szCs w:val="24"/>
        </w:rPr>
        <w:t>Kulude abikõlblikkus</w:t>
      </w:r>
      <w:bookmarkEnd w:id="186"/>
      <w:r w:rsidRPr="00D2092E">
        <w:rPr>
          <w:rFonts w:ascii="Times New Roman" w:eastAsia="Times New Roman" w:hAnsi="Times New Roman" w:cs="Times New Roman"/>
          <w:b/>
          <w:bCs/>
          <w:color w:val="000000" w:themeColor="text1"/>
          <w:kern w:val="32"/>
          <w:sz w:val="24"/>
          <w:szCs w:val="24"/>
        </w:rPr>
        <w:t xml:space="preserve"> </w:t>
      </w:r>
    </w:p>
    <w:p w14:paraId="6C826A27"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Abikõlblike kulude kindlaks määramisel lähtutakse Vabariigi Valitsuse 12. mai 2022. a määruse nr 55 „Perioodi 2021–2027 Euroopa Liidu ühtekuuluvuspoliitika ja siseturvalisuspoliitika fondide rakenduskavade vahendite andmise ja kasutamise üldised tingimused“ (edaspidi </w:t>
      </w:r>
      <w:r w:rsidRPr="00D2092E">
        <w:rPr>
          <w:rFonts w:ascii="Times New Roman" w:hAnsi="Times New Roman" w:cs="Times New Roman"/>
          <w:i/>
          <w:iCs/>
          <w:sz w:val="24"/>
          <w:szCs w:val="24"/>
        </w:rPr>
        <w:t>ühendmäärus</w:t>
      </w:r>
      <w:r w:rsidRPr="00D2092E">
        <w:rPr>
          <w:rFonts w:ascii="Times New Roman" w:hAnsi="Times New Roman" w:cs="Times New Roman"/>
          <w:sz w:val="24"/>
          <w:szCs w:val="24"/>
        </w:rPr>
        <w:t>)</w:t>
      </w:r>
      <w:r w:rsidRPr="00D2092E">
        <w:rPr>
          <w:rFonts w:ascii="Times New Roman" w:hAnsi="Times New Roman" w:cs="Times New Roman"/>
          <w:sz w:val="24"/>
          <w:szCs w:val="24"/>
          <w:vertAlign w:val="superscript"/>
        </w:rPr>
        <w:footnoteReference w:id="9"/>
      </w:r>
      <w:r w:rsidRPr="00D2092E">
        <w:rPr>
          <w:rFonts w:ascii="Times New Roman" w:hAnsi="Times New Roman" w:cs="Times New Roman"/>
          <w:sz w:val="24"/>
          <w:szCs w:val="24"/>
        </w:rPr>
        <w:t xml:space="preserve"> §-dest 15–17 ja 21.</w:t>
      </w:r>
    </w:p>
    <w:p w14:paraId="622F4563" w14:textId="77777777" w:rsidR="00D2092E" w:rsidRPr="00D2092E" w:rsidRDefault="00D2092E" w:rsidP="00D97466">
      <w:pPr>
        <w:spacing w:line="240" w:lineRule="auto"/>
        <w:ind w:left="567"/>
        <w:contextualSpacing/>
        <w:jc w:val="both"/>
        <w:rPr>
          <w:rFonts w:ascii="Times New Roman" w:hAnsi="Times New Roman" w:cs="Times New Roman"/>
          <w:sz w:val="24"/>
          <w:szCs w:val="24"/>
        </w:rPr>
      </w:pPr>
    </w:p>
    <w:p w14:paraId="4A85E478"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u w:val="single"/>
        </w:rPr>
      </w:pPr>
      <w:r w:rsidRPr="00D2092E">
        <w:rPr>
          <w:rFonts w:ascii="Times New Roman" w:hAnsi="Times New Roman" w:cs="Times New Roman"/>
          <w:sz w:val="24"/>
          <w:szCs w:val="24"/>
          <w:u w:val="single"/>
        </w:rPr>
        <w:t>Otsesed kulud</w:t>
      </w:r>
    </w:p>
    <w:p w14:paraId="0D9AB2F4"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Abikõlblikud otsesed kulud on tegevuste elluviimiseks vajalikud kulud, muu hulgas:</w:t>
      </w:r>
    </w:p>
    <w:p w14:paraId="02CFE893"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personalikulu (sh projekti juhtimisega seotud tööjõukulu). Projekti juhtimisega seotud tööjõukulu võib moodustada kuni 10% projekti eelarvest;</w:t>
      </w:r>
    </w:p>
    <w:p w14:paraId="7D1A1023"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avalikustamiskulu (sh vajalike märgistuste kulu, toitlustuskulu, ruumi ja seadmete rent, ligipääsetavuse tagamisega seotud kulu avalikustamise ürituste korraldamiseks);</w:t>
      </w:r>
    </w:p>
    <w:p w14:paraId="6BEA0C85"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koolituskulu (sh ruumirent, koolitusmaterjalid, koolitajate tasu, toitlustus, erisoodustuse maksud, ligipääsetavuse tagamisega seotud kulu);</w:t>
      </w:r>
    </w:p>
    <w:p w14:paraId="0CEF3A30" w14:textId="77777777" w:rsidR="00D2092E" w:rsidRDefault="00D2092E" w:rsidP="00D97466">
      <w:pPr>
        <w:numPr>
          <w:ilvl w:val="2"/>
          <w:numId w:val="4"/>
        </w:numPr>
        <w:spacing w:line="240" w:lineRule="auto"/>
        <w:ind w:left="567" w:hanging="567"/>
        <w:contextualSpacing/>
        <w:jc w:val="both"/>
        <w:rPr>
          <w:ins w:id="190" w:author="Aivi Kuivonen" w:date="2025-09-05T11:03:00Z"/>
          <w:rFonts w:ascii="Times New Roman" w:hAnsi="Times New Roman" w:cs="Times New Roman"/>
          <w:sz w:val="24"/>
          <w:szCs w:val="24"/>
        </w:rPr>
      </w:pPr>
      <w:r w:rsidRPr="00D2092E">
        <w:rPr>
          <w:rFonts w:ascii="Times New Roman" w:hAnsi="Times New Roman" w:cs="Times New Roman"/>
          <w:sz w:val="24"/>
          <w:szCs w:val="24"/>
        </w:rPr>
        <w:t>lähetuskulu (sh transport, majutus, reisikindlustus, päevaraha);</w:t>
      </w:r>
    </w:p>
    <w:p w14:paraId="711F6766" w14:textId="7313C6A8" w:rsidR="000C78EE" w:rsidRPr="00D2092E" w:rsidRDefault="00D92197" w:rsidP="00D97466">
      <w:pPr>
        <w:numPr>
          <w:ilvl w:val="2"/>
          <w:numId w:val="4"/>
        </w:numPr>
        <w:spacing w:line="240" w:lineRule="auto"/>
        <w:ind w:left="567" w:hanging="567"/>
        <w:contextualSpacing/>
        <w:jc w:val="both"/>
        <w:rPr>
          <w:rFonts w:ascii="Times New Roman" w:hAnsi="Times New Roman" w:cs="Times New Roman"/>
          <w:sz w:val="24"/>
          <w:szCs w:val="24"/>
        </w:rPr>
      </w:pPr>
      <w:ins w:id="191" w:author="Aivi Kuivonen" w:date="2025-09-05T13:45:00Z">
        <w:r>
          <w:rPr>
            <w:rFonts w:ascii="Times New Roman" w:hAnsi="Times New Roman" w:cs="Times New Roman"/>
            <w:sz w:val="24"/>
            <w:szCs w:val="24"/>
          </w:rPr>
          <w:t xml:space="preserve">tegevustoetuse puhul </w:t>
        </w:r>
      </w:ins>
      <w:ins w:id="192" w:author="Aivi Kuivonen" w:date="2025-09-05T11:03:00Z">
        <w:r w:rsidR="000C78EE">
          <w:rPr>
            <w:rFonts w:ascii="Times New Roman" w:hAnsi="Times New Roman" w:cs="Times New Roman"/>
            <w:sz w:val="24"/>
            <w:szCs w:val="24"/>
          </w:rPr>
          <w:t>töökoha loomise kulu</w:t>
        </w:r>
      </w:ins>
      <w:ins w:id="193" w:author="Aivi Kuivonen" w:date="2025-09-25T10:32:00Z">
        <w:r w:rsidR="006141EE">
          <w:rPr>
            <w:rFonts w:ascii="Times New Roman" w:hAnsi="Times New Roman" w:cs="Times New Roman"/>
            <w:sz w:val="24"/>
            <w:szCs w:val="24"/>
          </w:rPr>
          <w:t xml:space="preserve"> (sh andmeside- ja IKT-kulu)</w:t>
        </w:r>
      </w:ins>
      <w:ins w:id="194" w:author="Aivi Kuivonen" w:date="2025-09-05T11:03:00Z">
        <w:r w:rsidR="000C78EE">
          <w:rPr>
            <w:rFonts w:ascii="Times New Roman" w:hAnsi="Times New Roman" w:cs="Times New Roman"/>
            <w:sz w:val="24"/>
            <w:szCs w:val="24"/>
          </w:rPr>
          <w:t xml:space="preserve"> </w:t>
        </w:r>
        <w:r w:rsidR="000C78EE" w:rsidRPr="000C78EE">
          <w:rPr>
            <w:rFonts w:ascii="Times New Roman" w:hAnsi="Times New Roman" w:cs="Times New Roman"/>
            <w:i/>
            <w:iCs/>
            <w:sz w:val="24"/>
            <w:szCs w:val="24"/>
          </w:rPr>
          <w:t>(muudetud siseministri kk nr …</w:t>
        </w:r>
      </w:ins>
      <w:ins w:id="195" w:author="Aivi Kuivonen" w:date="2025-09-05T11:04:00Z">
        <w:r w:rsidR="000C78EE" w:rsidRPr="000C78EE">
          <w:rPr>
            <w:rFonts w:ascii="Times New Roman" w:hAnsi="Times New Roman" w:cs="Times New Roman"/>
            <w:i/>
            <w:iCs/>
            <w:sz w:val="24"/>
            <w:szCs w:val="24"/>
          </w:rPr>
          <w:t>)</w:t>
        </w:r>
        <w:r w:rsidR="000C78EE">
          <w:rPr>
            <w:rFonts w:ascii="Times New Roman" w:hAnsi="Times New Roman" w:cs="Times New Roman"/>
            <w:i/>
            <w:iCs/>
            <w:sz w:val="24"/>
            <w:szCs w:val="24"/>
          </w:rPr>
          <w:t>.</w:t>
        </w:r>
      </w:ins>
    </w:p>
    <w:p w14:paraId="5097FE41" w14:textId="77777777" w:rsidR="00D2092E" w:rsidRPr="00D2092E" w:rsidRDefault="00D2092E" w:rsidP="00D97466">
      <w:pPr>
        <w:spacing w:line="240" w:lineRule="auto"/>
        <w:ind w:left="567"/>
        <w:contextualSpacing/>
        <w:jc w:val="both"/>
        <w:rPr>
          <w:rFonts w:ascii="Times New Roman" w:hAnsi="Times New Roman" w:cs="Times New Roman"/>
          <w:sz w:val="24"/>
          <w:szCs w:val="24"/>
          <w:highlight w:val="yellow"/>
        </w:rPr>
      </w:pPr>
    </w:p>
    <w:p w14:paraId="7201F401"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u w:val="single"/>
        </w:rPr>
      </w:pPr>
      <w:r w:rsidRPr="00D2092E">
        <w:rPr>
          <w:rFonts w:ascii="Times New Roman" w:hAnsi="Times New Roman" w:cs="Times New Roman"/>
          <w:sz w:val="24"/>
          <w:szCs w:val="24"/>
          <w:u w:val="single"/>
        </w:rPr>
        <w:t xml:space="preserve">Kaudsed kulud </w:t>
      </w:r>
    </w:p>
    <w:p w14:paraId="68A826CF" w14:textId="58F1D6B7" w:rsidR="00AC4255" w:rsidRPr="00CC0132" w:rsidRDefault="00D2092E" w:rsidP="00CC0132">
      <w:pPr>
        <w:numPr>
          <w:ilvl w:val="2"/>
          <w:numId w:val="4"/>
        </w:numPr>
        <w:spacing w:after="0" w:line="240" w:lineRule="auto"/>
        <w:ind w:left="567" w:hanging="567"/>
        <w:contextualSpacing/>
        <w:jc w:val="both"/>
        <w:rPr>
          <w:ins w:id="196" w:author="Aivi Kuivonen" w:date="2025-09-05T10:02:00Z"/>
          <w:rFonts w:ascii="Times New Roman" w:hAnsi="Times New Roman" w:cs="Times New Roman"/>
          <w:sz w:val="24"/>
          <w:szCs w:val="24"/>
        </w:rPr>
      </w:pP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alusel jagatava toetuse puhul hüvitatakse kaudseid kulusid ainult ühtse määra alusel, mis on kuni 7% tegevuste abikõlblikest otsestest kuludest. Iga projekti täpne kaudsete kulude määr sätestatakse punktis 4.3</w:t>
      </w:r>
      <w:ins w:id="197" w:author="Aivi Kuivonen" w:date="2025-09-26T13:28:00Z">
        <w:r w:rsidR="00CC0132">
          <w:rPr>
            <w:rFonts w:ascii="Times New Roman" w:hAnsi="Times New Roman" w:cs="Times New Roman"/>
            <w:sz w:val="24"/>
            <w:szCs w:val="24"/>
          </w:rPr>
          <w:t xml:space="preserve">. </w:t>
        </w:r>
      </w:ins>
      <w:del w:id="198" w:author="Aivi Kuivonen" w:date="2025-09-26T13:28:00Z">
        <w:r w:rsidRPr="00D2092E" w:rsidDel="00CC0132">
          <w:rPr>
            <w:rFonts w:ascii="Times New Roman" w:hAnsi="Times New Roman" w:cs="Times New Roman"/>
            <w:sz w:val="24"/>
            <w:szCs w:val="24"/>
          </w:rPr>
          <w:delText>;</w:delText>
        </w:r>
      </w:del>
      <w:ins w:id="199" w:author="Aivi Kuivonen" w:date="2025-09-05T10:02:00Z">
        <w:r w:rsidR="00AC4255" w:rsidRPr="00CC0132">
          <w:rPr>
            <w:rFonts w:ascii="Times New Roman" w:hAnsi="Times New Roman" w:cs="Times New Roman"/>
            <w:sz w:val="24"/>
            <w:szCs w:val="24"/>
          </w:rPr>
          <w:t xml:space="preserve">Tegevustoetusena jagatava toetuse puhul on kaudsed kulud keelatud; </w:t>
        </w:r>
        <w:r w:rsidR="00AC4255" w:rsidRPr="00CC0132">
          <w:rPr>
            <w:rFonts w:ascii="Times New Roman" w:hAnsi="Times New Roman" w:cs="Times New Roman"/>
            <w:i/>
            <w:iCs/>
            <w:sz w:val="24"/>
            <w:szCs w:val="24"/>
          </w:rPr>
          <w:t>(</w:t>
        </w:r>
      </w:ins>
      <w:ins w:id="200" w:author="Aivi Kuivonen" w:date="2025-09-05T10:03:00Z">
        <w:r w:rsidR="00AC4255" w:rsidRPr="00CC0132">
          <w:rPr>
            <w:rFonts w:ascii="Times New Roman" w:hAnsi="Times New Roman" w:cs="Times New Roman"/>
            <w:i/>
            <w:iCs/>
            <w:sz w:val="24"/>
            <w:szCs w:val="24"/>
          </w:rPr>
          <w:t>muudetud siseministri … kk nr …)</w:t>
        </w:r>
      </w:ins>
    </w:p>
    <w:p w14:paraId="33E7E55E" w14:textId="77777777" w:rsidR="00AC4255" w:rsidRPr="00D2092E" w:rsidDel="00AC4255" w:rsidRDefault="00AC4255" w:rsidP="00AC4255">
      <w:pPr>
        <w:numPr>
          <w:ilvl w:val="2"/>
          <w:numId w:val="4"/>
        </w:numPr>
        <w:spacing w:after="0" w:line="240" w:lineRule="auto"/>
        <w:ind w:left="567" w:hanging="567"/>
        <w:contextualSpacing/>
        <w:jc w:val="both"/>
        <w:rPr>
          <w:del w:id="201" w:author="Aivi Kuivonen" w:date="2025-09-05T10:03:00Z"/>
          <w:rFonts w:ascii="Times New Roman" w:hAnsi="Times New Roman" w:cs="Times New Roman"/>
          <w:sz w:val="24"/>
          <w:szCs w:val="24"/>
        </w:rPr>
      </w:pPr>
    </w:p>
    <w:p w14:paraId="6020921D" w14:textId="77777777" w:rsidR="00D2092E" w:rsidRPr="00AC4255" w:rsidRDefault="00D2092E" w:rsidP="00AC4255">
      <w:pPr>
        <w:numPr>
          <w:ilvl w:val="2"/>
          <w:numId w:val="4"/>
        </w:numPr>
        <w:spacing w:after="0" w:line="240" w:lineRule="auto"/>
        <w:ind w:left="567" w:hanging="567"/>
        <w:contextualSpacing/>
        <w:jc w:val="both"/>
        <w:rPr>
          <w:rFonts w:ascii="Times New Roman" w:hAnsi="Times New Roman" w:cs="Times New Roman"/>
          <w:sz w:val="24"/>
          <w:szCs w:val="24"/>
        </w:rPr>
      </w:pPr>
      <w:r w:rsidRPr="00AC4255">
        <w:rPr>
          <w:rFonts w:ascii="Times New Roman" w:hAnsi="Times New Roman" w:cs="Times New Roman"/>
          <w:sz w:val="24"/>
          <w:szCs w:val="24"/>
        </w:rPr>
        <w:t>Kaudseid kulusid ei pea tõendama.</w:t>
      </w:r>
    </w:p>
    <w:p w14:paraId="5C925BC5" w14:textId="77777777" w:rsidR="00D2092E" w:rsidRPr="00D2092E" w:rsidRDefault="00D2092E" w:rsidP="00D97466">
      <w:pPr>
        <w:spacing w:after="0" w:line="240" w:lineRule="auto"/>
        <w:ind w:left="567"/>
        <w:contextualSpacing/>
        <w:jc w:val="both"/>
        <w:rPr>
          <w:rFonts w:ascii="Times New Roman" w:hAnsi="Times New Roman" w:cs="Times New Roman"/>
          <w:sz w:val="24"/>
          <w:szCs w:val="24"/>
        </w:rPr>
      </w:pPr>
    </w:p>
    <w:p w14:paraId="75D76A5B" w14:textId="77777777" w:rsidR="00D2092E" w:rsidRPr="00D2092E" w:rsidRDefault="00D2092E" w:rsidP="00D97466">
      <w:pPr>
        <w:numPr>
          <w:ilvl w:val="2"/>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Mitteabikõlblikud on ühendmääruse § 17 sätestatud kulud.</w:t>
      </w:r>
    </w:p>
    <w:p w14:paraId="6418246F" w14:textId="77777777" w:rsidR="00D2092E" w:rsidRPr="00D2092E" w:rsidRDefault="00D2092E" w:rsidP="00D97466">
      <w:pPr>
        <w:spacing w:line="240" w:lineRule="auto"/>
        <w:ind w:left="567"/>
        <w:contextualSpacing/>
        <w:jc w:val="both"/>
        <w:rPr>
          <w:rFonts w:ascii="Times New Roman" w:hAnsi="Times New Roman" w:cs="Times New Roman"/>
          <w:sz w:val="24"/>
          <w:szCs w:val="24"/>
        </w:rPr>
      </w:pPr>
    </w:p>
    <w:p w14:paraId="0D3AAE70" w14:textId="77777777" w:rsidR="00D2092E" w:rsidRPr="00D2092E" w:rsidRDefault="00D2092E" w:rsidP="00D97466">
      <w:pPr>
        <w:numPr>
          <w:ilvl w:val="0"/>
          <w:numId w:val="4"/>
        </w:numPr>
        <w:spacing w:line="240" w:lineRule="auto"/>
        <w:ind w:left="567" w:hanging="567"/>
        <w:contextualSpacing/>
        <w:rPr>
          <w:rFonts w:ascii="Times New Roman" w:hAnsi="Times New Roman" w:cs="Times New Roman"/>
          <w:b/>
          <w:bCs/>
          <w:sz w:val="24"/>
          <w:szCs w:val="24"/>
        </w:rPr>
      </w:pPr>
      <w:r w:rsidRPr="00D2092E">
        <w:rPr>
          <w:rFonts w:ascii="Times New Roman" w:hAnsi="Times New Roman" w:cs="Times New Roman"/>
          <w:b/>
          <w:bCs/>
          <w:sz w:val="24"/>
          <w:szCs w:val="24"/>
        </w:rPr>
        <w:t>Toetuse maksmise tingimused ja kord</w:t>
      </w:r>
    </w:p>
    <w:p w14:paraId="1F42B8AF" w14:textId="77777777" w:rsidR="00D2092E" w:rsidRPr="00D2092E" w:rsidRDefault="00D2092E" w:rsidP="00D97466">
      <w:pPr>
        <w:numPr>
          <w:ilvl w:val="1"/>
          <w:numId w:val="4"/>
        </w:numPr>
        <w:spacing w:after="9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Toetust makstakse vastavalt ühendmääruse §-des 24 ja 26 sätestatud tingimustele.</w:t>
      </w:r>
    </w:p>
    <w:p w14:paraId="5DB3DBAD" w14:textId="77777777" w:rsidR="00D2092E" w:rsidRPr="00D2092E" w:rsidRDefault="00D2092E" w:rsidP="00D97466">
      <w:pPr>
        <w:spacing w:after="90" w:line="240" w:lineRule="auto"/>
        <w:ind w:left="567"/>
        <w:contextualSpacing/>
        <w:jc w:val="both"/>
        <w:rPr>
          <w:rFonts w:ascii="Times New Roman" w:hAnsi="Times New Roman" w:cs="Times New Roman"/>
          <w:sz w:val="24"/>
          <w:szCs w:val="24"/>
        </w:rPr>
      </w:pPr>
    </w:p>
    <w:p w14:paraId="57FF6E56" w14:textId="0530CEDF" w:rsidR="00D2092E" w:rsidRPr="00D2092E" w:rsidRDefault="00D2092E" w:rsidP="00D97466">
      <w:pPr>
        <w:numPr>
          <w:ilvl w:val="1"/>
          <w:numId w:val="4"/>
        </w:numPr>
        <w:spacing w:after="9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Toetust makstakse tegelike kulude alusel, kui abikõlblik kulu on tekkinud ja see on tasutud. Kaudseid kulusid hüvitatakse punkti 6.</w:t>
      </w:r>
      <w:r w:rsidR="00A30A54">
        <w:rPr>
          <w:rFonts w:ascii="Times New Roman" w:hAnsi="Times New Roman" w:cs="Times New Roman"/>
          <w:sz w:val="24"/>
          <w:szCs w:val="24"/>
        </w:rPr>
        <w:t>3</w:t>
      </w:r>
      <w:r w:rsidRPr="00D2092E">
        <w:rPr>
          <w:rFonts w:ascii="Times New Roman" w:hAnsi="Times New Roman" w:cs="Times New Roman"/>
          <w:sz w:val="24"/>
          <w:szCs w:val="24"/>
        </w:rPr>
        <w:t xml:space="preserve"> kohaselt.</w:t>
      </w:r>
    </w:p>
    <w:p w14:paraId="7D38C80F"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065FDA18" w14:textId="77777777" w:rsidR="00D2092E" w:rsidRPr="00D2092E" w:rsidRDefault="00D2092E" w:rsidP="00D97466">
      <w:pPr>
        <w:numPr>
          <w:ilvl w:val="1"/>
          <w:numId w:val="4"/>
        </w:numPr>
        <w:spacing w:after="9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Enne esimese makse saamist peab elluviija esitama </w:t>
      </w:r>
      <w:proofErr w:type="spellStart"/>
      <w:r w:rsidRPr="00D2092E">
        <w:rPr>
          <w:rFonts w:ascii="Times New Roman" w:hAnsi="Times New Roman" w:cs="Times New Roman"/>
          <w:sz w:val="24"/>
          <w:szCs w:val="24"/>
        </w:rPr>
        <w:t>SiMile</w:t>
      </w:r>
      <w:proofErr w:type="spellEnd"/>
      <w:r w:rsidRPr="00D2092E">
        <w:rPr>
          <w:rFonts w:ascii="Times New Roman" w:hAnsi="Times New Roman" w:cs="Times New Roman"/>
          <w:sz w:val="24"/>
          <w:szCs w:val="24"/>
        </w:rPr>
        <w:t>:</w:t>
      </w:r>
    </w:p>
    <w:p w14:paraId="263E7AE6" w14:textId="77777777" w:rsidR="00D2092E" w:rsidRPr="00D2092E" w:rsidRDefault="00D2092E" w:rsidP="00D97466">
      <w:pPr>
        <w:numPr>
          <w:ilvl w:val="2"/>
          <w:numId w:val="4"/>
        </w:numPr>
        <w:spacing w:after="9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väljavõtte oma raamatupidamise </w:t>
      </w:r>
      <w:proofErr w:type="spellStart"/>
      <w:r w:rsidRPr="00D2092E">
        <w:rPr>
          <w:rFonts w:ascii="Times New Roman" w:hAnsi="Times New Roman" w:cs="Times New Roman"/>
          <w:sz w:val="24"/>
          <w:szCs w:val="24"/>
        </w:rPr>
        <w:t>sise</w:t>
      </w:r>
      <w:proofErr w:type="spellEnd"/>
      <w:r w:rsidRPr="00D2092E">
        <w:rPr>
          <w:rFonts w:ascii="Times New Roman" w:hAnsi="Times New Roman" w:cs="Times New Roman"/>
          <w:sz w:val="24"/>
          <w:szCs w:val="24"/>
        </w:rPr>
        <w:t>-eeskirjast, milles on kirjeldatud, kuidas projekti kulusid ja nende tasumist eristatakse raamatupidamises muudest projekti elluviija kuludest;</w:t>
      </w:r>
    </w:p>
    <w:p w14:paraId="45FD9B87" w14:textId="77777777" w:rsidR="00D2092E" w:rsidRPr="00D2092E" w:rsidRDefault="00D2092E" w:rsidP="00D97466">
      <w:pPr>
        <w:numPr>
          <w:ilvl w:val="2"/>
          <w:numId w:val="4"/>
        </w:numPr>
        <w:spacing w:after="9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asutuse riigihangete korra või selle asutuse riigihangete korra, kes elluviija nimel hankeid korraldab;</w:t>
      </w:r>
    </w:p>
    <w:p w14:paraId="2D4458F2" w14:textId="77777777" w:rsidR="00D2092E" w:rsidRPr="00D2092E" w:rsidRDefault="00D2092E" w:rsidP="00D97466">
      <w:pPr>
        <w:numPr>
          <w:ilvl w:val="2"/>
          <w:numId w:val="4"/>
        </w:numPr>
        <w:spacing w:after="9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edasivolitatud õiguste korral esindusõigusliku isiku antud volituse koopia.</w:t>
      </w:r>
    </w:p>
    <w:p w14:paraId="3214F9A8" w14:textId="77777777" w:rsidR="00D2092E" w:rsidRPr="00D2092E" w:rsidRDefault="00D2092E" w:rsidP="00D97466">
      <w:pPr>
        <w:numPr>
          <w:ilvl w:val="2"/>
          <w:numId w:val="4"/>
        </w:numPr>
        <w:spacing w:after="9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lastRenderedPageBreak/>
        <w:t xml:space="preserve">Punktides 7.3.1–7.3.3 nimetatud dokumente ei pea esitama, kui elluviija on varem </w:t>
      </w:r>
      <w:proofErr w:type="spellStart"/>
      <w:r w:rsidRPr="00D2092E">
        <w:rPr>
          <w:rFonts w:ascii="Times New Roman" w:hAnsi="Times New Roman" w:cs="Times New Roman"/>
          <w:sz w:val="24"/>
          <w:szCs w:val="24"/>
        </w:rPr>
        <w:t>SiMi</w:t>
      </w:r>
      <w:proofErr w:type="spellEnd"/>
      <w:r w:rsidRPr="00D2092E">
        <w:rPr>
          <w:rFonts w:ascii="Times New Roman" w:hAnsi="Times New Roman" w:cs="Times New Roman"/>
          <w:sz w:val="24"/>
          <w:szCs w:val="24"/>
        </w:rPr>
        <w:t xml:space="preserve"> </w:t>
      </w:r>
      <w:proofErr w:type="spellStart"/>
      <w:r w:rsidRPr="00D2092E">
        <w:rPr>
          <w:rFonts w:ascii="Times New Roman" w:hAnsi="Times New Roman" w:cs="Times New Roman"/>
          <w:sz w:val="24"/>
          <w:szCs w:val="24"/>
        </w:rPr>
        <w:t>välisvahendite</w:t>
      </w:r>
      <w:proofErr w:type="spellEnd"/>
      <w:r w:rsidRPr="00D2092E">
        <w:rPr>
          <w:rFonts w:ascii="Times New Roman" w:hAnsi="Times New Roman" w:cs="Times New Roman"/>
          <w:sz w:val="24"/>
          <w:szCs w:val="24"/>
        </w:rPr>
        <w:t xml:space="preserve"> osakonnale nimetatud dokumendid esitanud ja neid ei ole enne projekti rakendamist muudetud. Elluviija esitab </w:t>
      </w:r>
      <w:proofErr w:type="spellStart"/>
      <w:r w:rsidRPr="00D2092E">
        <w:rPr>
          <w:rFonts w:ascii="Times New Roman" w:hAnsi="Times New Roman" w:cs="Times New Roman"/>
          <w:sz w:val="24"/>
          <w:szCs w:val="24"/>
        </w:rPr>
        <w:t>SiMile</w:t>
      </w:r>
      <w:proofErr w:type="spellEnd"/>
      <w:r w:rsidRPr="00D2092E">
        <w:rPr>
          <w:rFonts w:ascii="Times New Roman" w:hAnsi="Times New Roman" w:cs="Times New Roman"/>
          <w:sz w:val="24"/>
          <w:szCs w:val="24"/>
        </w:rPr>
        <w:t xml:space="preserve"> sellekohase kirjaliku kinnituse.</w:t>
      </w:r>
    </w:p>
    <w:p w14:paraId="69BA6F48" w14:textId="77777777" w:rsidR="00D2092E" w:rsidRPr="00D2092E" w:rsidRDefault="00D2092E" w:rsidP="00D97466">
      <w:pPr>
        <w:spacing w:after="90" w:line="240" w:lineRule="auto"/>
        <w:ind w:left="567"/>
        <w:contextualSpacing/>
        <w:jc w:val="both"/>
        <w:rPr>
          <w:rFonts w:ascii="Times New Roman" w:hAnsi="Times New Roman" w:cs="Times New Roman"/>
          <w:sz w:val="24"/>
          <w:szCs w:val="24"/>
        </w:rPr>
      </w:pPr>
    </w:p>
    <w:p w14:paraId="304C0169" w14:textId="6D1A24B8" w:rsidR="00D2092E" w:rsidRPr="00D2092E" w:rsidRDefault="00D2092E" w:rsidP="00D97466">
      <w:pPr>
        <w:numPr>
          <w:ilvl w:val="1"/>
          <w:numId w:val="4"/>
        </w:numPr>
        <w:spacing w:after="9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Elluviija esitab </w:t>
      </w:r>
      <w:proofErr w:type="spellStart"/>
      <w:r w:rsidRPr="00D2092E">
        <w:rPr>
          <w:rFonts w:ascii="Times New Roman" w:hAnsi="Times New Roman" w:cs="Times New Roman"/>
          <w:sz w:val="24"/>
          <w:szCs w:val="24"/>
        </w:rPr>
        <w:t>SiMile</w:t>
      </w:r>
      <w:proofErr w:type="spellEnd"/>
      <w:r w:rsidRPr="00D2092E">
        <w:rPr>
          <w:rFonts w:ascii="Times New Roman" w:hAnsi="Times New Roman" w:cs="Times New Roman"/>
          <w:sz w:val="24"/>
          <w:szCs w:val="24"/>
        </w:rPr>
        <w:t xml:space="preserve"> e-toetuse keskkonna kaudu maksetaotluse vähemalt kord poolaastas, kuid mitte tihedamini kui kord kvartalis projekti abikõlblikkuse perioodi algusajast arvates. </w:t>
      </w:r>
      <w:ins w:id="202" w:author="Aivi Kuivonen" w:date="2025-09-05T10:16:00Z">
        <w:r w:rsidR="00F8296E" w:rsidRPr="00F8296E">
          <w:rPr>
            <w:rFonts w:ascii="Times New Roman" w:hAnsi="Times New Roman" w:cs="Times New Roman"/>
            <w:sz w:val="24"/>
            <w:szCs w:val="24"/>
          </w:rPr>
          <w:t xml:space="preserve">Tihedam esitamine on lubatud </w:t>
        </w:r>
        <w:proofErr w:type="spellStart"/>
        <w:r w:rsidR="00F8296E" w:rsidRPr="00F8296E">
          <w:rPr>
            <w:rFonts w:ascii="Times New Roman" w:hAnsi="Times New Roman" w:cs="Times New Roman"/>
            <w:sz w:val="24"/>
            <w:szCs w:val="24"/>
          </w:rPr>
          <w:t>SiMi</w:t>
        </w:r>
        <w:proofErr w:type="spellEnd"/>
        <w:r w:rsidR="00F8296E" w:rsidRPr="00F8296E">
          <w:rPr>
            <w:rFonts w:ascii="Times New Roman" w:hAnsi="Times New Roman" w:cs="Times New Roman"/>
            <w:sz w:val="24"/>
            <w:szCs w:val="24"/>
          </w:rPr>
          <w:t xml:space="preserve"> eelneval kirjalikul nõusolekul</w:t>
        </w:r>
        <w:r w:rsidR="00F8296E">
          <w:rPr>
            <w:rFonts w:ascii="Times New Roman" w:hAnsi="Times New Roman" w:cs="Times New Roman"/>
            <w:sz w:val="24"/>
            <w:szCs w:val="24"/>
          </w:rPr>
          <w:t xml:space="preserve">. </w:t>
        </w:r>
      </w:ins>
      <w:r w:rsidRPr="00D2092E">
        <w:rPr>
          <w:rFonts w:ascii="Times New Roman" w:hAnsi="Times New Roman" w:cs="Times New Roman"/>
          <w:sz w:val="24"/>
          <w:szCs w:val="24"/>
        </w:rPr>
        <w:t>Kui poolaastas makseid ei ole toimud, maksetaotlust ei esitata.</w:t>
      </w:r>
      <w:ins w:id="203" w:author="Aivi Kuivonen" w:date="2025-09-05T10:17:00Z">
        <w:r w:rsidR="00F8296E">
          <w:rPr>
            <w:rFonts w:ascii="Times New Roman" w:hAnsi="Times New Roman" w:cs="Times New Roman"/>
            <w:sz w:val="24"/>
            <w:szCs w:val="24"/>
          </w:rPr>
          <w:t xml:space="preserve"> </w:t>
        </w:r>
        <w:r w:rsidR="00F8296E" w:rsidRPr="00F8296E">
          <w:rPr>
            <w:rFonts w:ascii="Times New Roman" w:hAnsi="Times New Roman" w:cs="Times New Roman"/>
            <w:i/>
            <w:iCs/>
            <w:sz w:val="24"/>
            <w:szCs w:val="24"/>
          </w:rPr>
          <w:t>(m</w:t>
        </w:r>
      </w:ins>
      <w:ins w:id="204" w:author="Aivi Kuivonen" w:date="2025-09-05T10:18:00Z">
        <w:r w:rsidR="00F8296E" w:rsidRPr="00F8296E">
          <w:rPr>
            <w:rFonts w:ascii="Times New Roman" w:hAnsi="Times New Roman" w:cs="Times New Roman"/>
            <w:i/>
            <w:iCs/>
            <w:sz w:val="24"/>
            <w:szCs w:val="24"/>
          </w:rPr>
          <w:t>uudetud siseministri kk nr …)</w:t>
        </w:r>
      </w:ins>
    </w:p>
    <w:p w14:paraId="6EDEF454" w14:textId="77777777" w:rsidR="00D2092E" w:rsidRPr="00D2092E" w:rsidRDefault="00D2092E" w:rsidP="00D97466">
      <w:pPr>
        <w:spacing w:after="90" w:line="240" w:lineRule="auto"/>
        <w:ind w:left="567"/>
        <w:contextualSpacing/>
        <w:jc w:val="both"/>
        <w:rPr>
          <w:rFonts w:ascii="Times New Roman" w:hAnsi="Times New Roman" w:cs="Times New Roman"/>
          <w:sz w:val="24"/>
          <w:szCs w:val="24"/>
        </w:rPr>
      </w:pPr>
    </w:p>
    <w:p w14:paraId="7A503CE3" w14:textId="6C295179"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Makse aluseks olevate dokumentide menetlusaeg on kuni 80 kalendripäeva dokumentide saamisest arvates. </w:t>
      </w:r>
      <w:r w:rsidRPr="00D2092E">
        <w:rPr>
          <w:rFonts w:ascii="Times New Roman" w:hAnsi="Times New Roman" w:cs="Times New Roman"/>
          <w:color w:val="202020"/>
          <w:sz w:val="24"/>
          <w:szCs w:val="24"/>
          <w:shd w:val="clear" w:color="auto" w:fill="FFFFFF"/>
        </w:rPr>
        <w:t>Kui makse tõendamise aluseks olevates dokumentides on puudusi või kulude abikõlblikkuse üle otsustamiseks on vaja lisateavet, võib SiM pikendada nimetatud tähtaega puuduste kõrvaldamise või dokumentide või teabe esitamise aja võrra, teavitades sellest elluviijat.</w:t>
      </w:r>
    </w:p>
    <w:p w14:paraId="733CD2C3"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7F6E7E3E" w14:textId="7E173919"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proofErr w:type="spellStart"/>
      <w:r w:rsidRPr="00D2092E">
        <w:rPr>
          <w:rFonts w:ascii="Times New Roman" w:hAnsi="Times New Roman" w:cs="Times New Roman"/>
          <w:sz w:val="24"/>
          <w:szCs w:val="24"/>
        </w:rPr>
        <w:t>SiMi</w:t>
      </w:r>
      <w:proofErr w:type="spellEnd"/>
      <w:r w:rsidRPr="00D2092E">
        <w:rPr>
          <w:rFonts w:ascii="Times New Roman" w:hAnsi="Times New Roman" w:cs="Times New Roman"/>
          <w:sz w:val="24"/>
          <w:szCs w:val="24"/>
        </w:rPr>
        <w:t xml:space="preserve"> õigused ja kohustused makse menetlemise peatamisel ja maksest keeldumisel on sätestatud ühendmääruse §-s 33. </w:t>
      </w:r>
      <w:r w:rsidRPr="00D2092E">
        <w:rPr>
          <w:rFonts w:ascii="Times New Roman" w:eastAsia="Times New Roman" w:hAnsi="Times New Roman" w:cs="Times New Roman"/>
          <w:color w:val="202020"/>
          <w:sz w:val="24"/>
          <w:szCs w:val="24"/>
          <w:lang w:eastAsia="et-EE"/>
        </w:rPr>
        <w:t xml:space="preserve">SiM võib toetuse maksmise aluseks olevate dokumentide tõendamise menetluse osaliselt või </w:t>
      </w:r>
      <w:r w:rsidRPr="00D2092E">
        <w:rPr>
          <w:rFonts w:ascii="Times New Roman" w:eastAsia="Times New Roman" w:hAnsi="Times New Roman" w:cs="Times New Roman"/>
          <w:sz w:val="24"/>
          <w:szCs w:val="24"/>
          <w:lang w:eastAsia="et-EE"/>
        </w:rPr>
        <w:t xml:space="preserve">täielikult peatada või peatada edasiste maksete menetlemise, kui maksetaotluse esitamisele eelnevad </w:t>
      </w:r>
      <w:r w:rsidRPr="00D2092E">
        <w:rPr>
          <w:rFonts w:ascii="Times New Roman" w:hAnsi="Times New Roman" w:cs="Times New Roman"/>
          <w:sz w:val="24"/>
          <w:szCs w:val="24"/>
          <w:shd w:val="clear" w:color="auto" w:fill="FFFFFF"/>
        </w:rPr>
        <w:t xml:space="preserve">toetuse kasutamisega seotud kohustused on täitmata, sh aruanne esitamata ning </w:t>
      </w:r>
      <w:proofErr w:type="spellStart"/>
      <w:r w:rsidRPr="00D2092E">
        <w:rPr>
          <w:rFonts w:ascii="Times New Roman" w:hAnsi="Times New Roman" w:cs="Times New Roman"/>
          <w:sz w:val="24"/>
          <w:szCs w:val="24"/>
          <w:shd w:val="clear" w:color="auto" w:fill="FFFFFF"/>
        </w:rPr>
        <w:t>SiMi</w:t>
      </w:r>
      <w:proofErr w:type="spellEnd"/>
      <w:r w:rsidRPr="00D2092E">
        <w:rPr>
          <w:rFonts w:ascii="Times New Roman" w:hAnsi="Times New Roman" w:cs="Times New Roman"/>
          <w:sz w:val="24"/>
          <w:szCs w:val="24"/>
          <w:shd w:val="clear" w:color="auto" w:fill="FFFFFF"/>
        </w:rPr>
        <w:t xml:space="preserve"> poolt kinnitamata ja kui kulude kontrollimise valimisse kuuluvad tõendavad dokumendid on esitamata.</w:t>
      </w:r>
    </w:p>
    <w:p w14:paraId="4CEE1705"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64F5F674"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Lõppmakse saamiseks esitatavad dokumendid esitatakse koos projekti lõpparuandega. Lõppmakse tehakse pärast tingimuste ja kohustuste täitmist ning </w:t>
      </w:r>
      <w:proofErr w:type="spellStart"/>
      <w:r w:rsidRPr="00D2092E">
        <w:rPr>
          <w:rFonts w:ascii="Times New Roman" w:hAnsi="Times New Roman" w:cs="Times New Roman"/>
          <w:sz w:val="24"/>
          <w:szCs w:val="24"/>
        </w:rPr>
        <w:t>SiMi</w:t>
      </w:r>
      <w:proofErr w:type="spellEnd"/>
      <w:r w:rsidRPr="00D2092E">
        <w:rPr>
          <w:rFonts w:ascii="Times New Roman" w:hAnsi="Times New Roman" w:cs="Times New Roman"/>
          <w:sz w:val="24"/>
          <w:szCs w:val="24"/>
        </w:rPr>
        <w:t xml:space="preserve"> kontrollitud lõpparuande kinnitamist.</w:t>
      </w:r>
    </w:p>
    <w:p w14:paraId="4AFC9F99" w14:textId="77777777" w:rsidR="00D2092E" w:rsidRPr="00D2092E" w:rsidRDefault="00D2092E" w:rsidP="00D97466">
      <w:pPr>
        <w:spacing w:after="90" w:line="240" w:lineRule="auto"/>
        <w:ind w:left="567"/>
        <w:contextualSpacing/>
        <w:jc w:val="both"/>
        <w:rPr>
          <w:rFonts w:ascii="Times New Roman" w:hAnsi="Times New Roman" w:cs="Times New Roman"/>
          <w:sz w:val="24"/>
          <w:szCs w:val="24"/>
        </w:rPr>
      </w:pPr>
    </w:p>
    <w:p w14:paraId="58839A28" w14:textId="77777777" w:rsidR="00D2092E" w:rsidRPr="00D2092E" w:rsidRDefault="00D2092E" w:rsidP="00D97466">
      <w:pPr>
        <w:keepNext/>
        <w:numPr>
          <w:ilvl w:val="0"/>
          <w:numId w:val="4"/>
        </w:numPr>
        <w:spacing w:before="240" w:after="60" w:line="240" w:lineRule="auto"/>
        <w:ind w:left="567" w:hanging="567"/>
        <w:contextualSpacing/>
        <w:jc w:val="both"/>
        <w:outlineLvl w:val="0"/>
        <w:rPr>
          <w:rFonts w:ascii="Times New Roman" w:eastAsia="Times New Roman" w:hAnsi="Times New Roman" w:cs="Times New Roman"/>
          <w:b/>
          <w:iCs/>
          <w:color w:val="000000" w:themeColor="text1"/>
          <w:kern w:val="32"/>
          <w:sz w:val="24"/>
          <w:szCs w:val="24"/>
        </w:rPr>
      </w:pPr>
      <w:r w:rsidRPr="00D2092E">
        <w:rPr>
          <w:rFonts w:ascii="Times New Roman" w:eastAsia="Times New Roman" w:hAnsi="Times New Roman" w:cs="Times New Roman"/>
          <w:b/>
          <w:iCs/>
          <w:color w:val="000000" w:themeColor="text1"/>
          <w:kern w:val="32"/>
          <w:sz w:val="24"/>
          <w:szCs w:val="24"/>
        </w:rPr>
        <w:t>Elluviija õigused ja kohustused</w:t>
      </w:r>
    </w:p>
    <w:p w14:paraId="4BBDC7BF"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Elluviijale kohalduvad kõik ÜSS2021_2027 ja selle alusel kehtestatud õigusaktides toetuse saajale sätestatud kohustused.</w:t>
      </w:r>
    </w:p>
    <w:p w14:paraId="4AA4D4B6" w14:textId="77777777" w:rsidR="00D2092E" w:rsidRPr="00D2092E" w:rsidRDefault="00D2092E" w:rsidP="00D97466">
      <w:pPr>
        <w:spacing w:line="240" w:lineRule="auto"/>
        <w:ind w:left="567"/>
        <w:contextualSpacing/>
        <w:jc w:val="both"/>
        <w:rPr>
          <w:rFonts w:ascii="Times New Roman" w:hAnsi="Times New Roman" w:cs="Times New Roman"/>
          <w:sz w:val="24"/>
          <w:szCs w:val="24"/>
        </w:rPr>
      </w:pPr>
    </w:p>
    <w:p w14:paraId="30811A4B" w14:textId="0FA176E3"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Elluviija peab tagama, et lisaks </w:t>
      </w:r>
      <w:proofErr w:type="spellStart"/>
      <w:r w:rsidRPr="00D2092E">
        <w:rPr>
          <w:rFonts w:ascii="Times New Roman" w:hAnsi="Times New Roman" w:cs="Times New Roman"/>
          <w:sz w:val="24"/>
          <w:szCs w:val="24"/>
        </w:rPr>
        <w:t>TATis</w:t>
      </w:r>
      <w:proofErr w:type="spellEnd"/>
      <w:r w:rsidRPr="00D2092E">
        <w:rPr>
          <w:rFonts w:ascii="Times New Roman" w:hAnsi="Times New Roman" w:cs="Times New Roman"/>
          <w:sz w:val="24"/>
          <w:szCs w:val="24"/>
        </w:rPr>
        <w:t xml:space="preserve"> sätestatud kohustustele oleks täidetud ka ühendmääruse §-des 10 ja 11 toetuse saajale kehtestatud kohustused</w:t>
      </w:r>
      <w:del w:id="205" w:author="Aivi Kuivonen" w:date="2025-09-05T09:49:00Z">
        <w:r w:rsidRPr="00D2092E" w:rsidDel="00E86421">
          <w:rPr>
            <w:rFonts w:ascii="Times New Roman" w:hAnsi="Times New Roman" w:cs="Times New Roman"/>
            <w:sz w:val="24"/>
            <w:szCs w:val="24"/>
          </w:rPr>
          <w:delText>, sh ostumenetluse läbiviimise nõuete järgimine</w:delText>
        </w:r>
      </w:del>
      <w:r w:rsidRPr="00D2092E">
        <w:rPr>
          <w:rFonts w:ascii="Times New Roman" w:hAnsi="Times New Roman" w:cs="Times New Roman"/>
          <w:sz w:val="24"/>
          <w:szCs w:val="24"/>
        </w:rPr>
        <w:t>.</w:t>
      </w:r>
      <w:ins w:id="206" w:author="Aivi Kuivonen" w:date="2025-09-05T09:49:00Z">
        <w:r w:rsidR="00E86421" w:rsidRPr="00E86421">
          <w:rPr>
            <w:rFonts w:ascii="Times New Roman" w:hAnsi="Times New Roman" w:cs="Times New Roman"/>
            <w:i/>
            <w:iCs/>
            <w:sz w:val="24"/>
            <w:szCs w:val="24"/>
          </w:rPr>
          <w:t>(muudetud siseministri …kk nr …)</w:t>
        </w:r>
      </w:ins>
    </w:p>
    <w:p w14:paraId="63DA705B"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4E154D57"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Ühtlasi on elluviija kohustatud:</w:t>
      </w:r>
    </w:p>
    <w:p w14:paraId="2244ED3B"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esitama </w:t>
      </w:r>
      <w:proofErr w:type="spellStart"/>
      <w:r w:rsidRPr="00D2092E">
        <w:rPr>
          <w:rFonts w:ascii="Times New Roman" w:hAnsi="Times New Roman" w:cs="Times New Roman"/>
          <w:sz w:val="24"/>
          <w:szCs w:val="24"/>
        </w:rPr>
        <w:t>SiMile</w:t>
      </w:r>
      <w:proofErr w:type="spellEnd"/>
      <w:r w:rsidRPr="00D2092E">
        <w:rPr>
          <w:rFonts w:ascii="Times New Roman" w:hAnsi="Times New Roman" w:cs="Times New Roman"/>
          <w:sz w:val="24"/>
          <w:szCs w:val="24"/>
        </w:rPr>
        <w:t xml:space="preserve"> 15 tööpäeva jooksul </w:t>
      </w: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kinnitamisest </w:t>
      </w:r>
      <w:proofErr w:type="spellStart"/>
      <w:r w:rsidRPr="00D2092E">
        <w:rPr>
          <w:rFonts w:ascii="Times New Roman" w:hAnsi="Times New Roman" w:cs="Times New Roman"/>
          <w:sz w:val="24"/>
          <w:szCs w:val="24"/>
        </w:rPr>
        <w:t>SiMi</w:t>
      </w:r>
      <w:proofErr w:type="spellEnd"/>
      <w:r w:rsidRPr="00D2092E">
        <w:rPr>
          <w:rFonts w:ascii="Times New Roman" w:hAnsi="Times New Roman" w:cs="Times New Roman"/>
          <w:sz w:val="24"/>
          <w:szCs w:val="24"/>
        </w:rPr>
        <w:t xml:space="preserve"> väljatöötatud vormidel:</w:t>
      </w:r>
    </w:p>
    <w:p w14:paraId="494DB61E" w14:textId="77777777" w:rsidR="00D2092E" w:rsidRPr="00D2092E" w:rsidRDefault="00D2092E" w:rsidP="00D97466">
      <w:pPr>
        <w:numPr>
          <w:ilvl w:val="3"/>
          <w:numId w:val="4"/>
        </w:numPr>
        <w:spacing w:line="240" w:lineRule="auto"/>
        <w:contextualSpacing/>
        <w:jc w:val="both"/>
        <w:rPr>
          <w:rFonts w:ascii="Times New Roman" w:hAnsi="Times New Roman" w:cs="Times New Roman"/>
          <w:sz w:val="24"/>
          <w:szCs w:val="24"/>
        </w:rPr>
      </w:pPr>
      <w:r w:rsidRPr="00D2092E">
        <w:rPr>
          <w:rFonts w:ascii="Times New Roman" w:hAnsi="Times New Roman" w:cs="Times New Roman"/>
          <w:sz w:val="24"/>
          <w:szCs w:val="24"/>
        </w:rPr>
        <w:t>projekti kirjelduse;</w:t>
      </w:r>
    </w:p>
    <w:p w14:paraId="455073E4" w14:textId="491B4206" w:rsidR="00D2092E" w:rsidRPr="00D2092E" w:rsidRDefault="00D2092E" w:rsidP="00D97466">
      <w:pPr>
        <w:numPr>
          <w:ilvl w:val="3"/>
          <w:numId w:val="4"/>
        </w:numPr>
        <w:spacing w:line="240" w:lineRule="auto"/>
        <w:contextualSpacing/>
        <w:jc w:val="both"/>
        <w:rPr>
          <w:rFonts w:ascii="Times New Roman" w:hAnsi="Times New Roman" w:cs="Times New Roman"/>
          <w:sz w:val="24"/>
          <w:szCs w:val="24"/>
        </w:rPr>
      </w:pPr>
      <w:bookmarkStart w:id="207" w:name="_Hlk209785999"/>
      <w:r w:rsidRPr="00D2092E">
        <w:rPr>
          <w:rFonts w:ascii="Times New Roman" w:hAnsi="Times New Roman" w:cs="Times New Roman"/>
          <w:sz w:val="24"/>
          <w:szCs w:val="24"/>
        </w:rPr>
        <w:t xml:space="preserve">projekti eelarve jagunemise alategevuste ja aastate kaupa. Elluviijal on õigus muuta tegevuskava ja eelarveridade vahelist jaotust </w:t>
      </w:r>
      <w:ins w:id="208" w:author="Aivi Kuivonen" w:date="2025-09-05T10:07:00Z">
        <w:r w:rsidR="00051C8E">
          <w:rPr>
            <w:rFonts w:ascii="Times New Roman" w:hAnsi="Times New Roman" w:cs="Times New Roman"/>
            <w:sz w:val="24"/>
            <w:szCs w:val="24"/>
          </w:rPr>
          <w:t xml:space="preserve">üldjuhul </w:t>
        </w:r>
      </w:ins>
      <w:r w:rsidRPr="00D2092E">
        <w:rPr>
          <w:rFonts w:ascii="Times New Roman" w:hAnsi="Times New Roman" w:cs="Times New Roman"/>
          <w:sz w:val="24"/>
          <w:szCs w:val="24"/>
        </w:rPr>
        <w:t xml:space="preserve">kuni kaks korda aastas (taotlus esitada </w:t>
      </w:r>
      <w:proofErr w:type="spellStart"/>
      <w:r w:rsidRPr="00D2092E">
        <w:rPr>
          <w:rFonts w:ascii="Times New Roman" w:hAnsi="Times New Roman" w:cs="Times New Roman"/>
          <w:sz w:val="24"/>
          <w:szCs w:val="24"/>
        </w:rPr>
        <w:t>SiMile</w:t>
      </w:r>
      <w:proofErr w:type="spellEnd"/>
      <w:r w:rsidRPr="00D2092E">
        <w:rPr>
          <w:rFonts w:ascii="Times New Roman" w:hAnsi="Times New Roman" w:cs="Times New Roman"/>
          <w:sz w:val="24"/>
          <w:szCs w:val="24"/>
        </w:rPr>
        <w:t xml:space="preserve"> 15. jaanuariks ja/või 15. juuniks). Tegevuskava ja eelarve muutmist ei ole vaja taotleda järgmistel juhtudel:</w:t>
      </w:r>
    </w:p>
    <w:p w14:paraId="3A7AC73F" w14:textId="77777777" w:rsidR="00D2092E" w:rsidRPr="00D2092E" w:rsidRDefault="00D2092E" w:rsidP="00D97466">
      <w:pPr>
        <w:numPr>
          <w:ilvl w:val="0"/>
          <w:numId w:val="2"/>
        </w:numPr>
        <w:spacing w:after="160" w:line="240" w:lineRule="auto"/>
        <w:ind w:hanging="153"/>
        <w:contextualSpacing/>
        <w:jc w:val="both"/>
        <w:rPr>
          <w:rFonts w:ascii="Times New Roman" w:hAnsi="Times New Roman" w:cs="Times New Roman"/>
          <w:sz w:val="24"/>
          <w:szCs w:val="24"/>
        </w:rPr>
      </w:pPr>
      <w:r w:rsidRPr="00D2092E">
        <w:rPr>
          <w:rFonts w:ascii="Times New Roman" w:hAnsi="Times New Roman" w:cs="Times New Roman"/>
          <w:sz w:val="24"/>
          <w:szCs w:val="24"/>
        </w:rPr>
        <w:t>eelarverida suureneb vähem kui 15% kinnitatud eelarvereale plaanitud summast;</w:t>
      </w:r>
    </w:p>
    <w:p w14:paraId="133A986D" w14:textId="77777777" w:rsidR="00D2092E" w:rsidRPr="00D2092E" w:rsidRDefault="00D2092E" w:rsidP="00D97466">
      <w:pPr>
        <w:numPr>
          <w:ilvl w:val="0"/>
          <w:numId w:val="2"/>
        </w:numPr>
        <w:spacing w:after="160" w:line="240" w:lineRule="auto"/>
        <w:ind w:hanging="153"/>
        <w:contextualSpacing/>
        <w:jc w:val="both"/>
        <w:rPr>
          <w:rFonts w:ascii="Times New Roman" w:hAnsi="Times New Roman" w:cs="Times New Roman"/>
          <w:sz w:val="24"/>
          <w:szCs w:val="24"/>
        </w:rPr>
      </w:pPr>
      <w:r w:rsidRPr="00D2092E">
        <w:rPr>
          <w:rFonts w:ascii="Times New Roman" w:hAnsi="Times New Roman" w:cs="Times New Roman"/>
          <w:sz w:val="24"/>
          <w:szCs w:val="24"/>
        </w:rPr>
        <w:t>eelarvereale planeeritud summa jaotus muutub aastate lõikes;</w:t>
      </w:r>
    </w:p>
    <w:p w14:paraId="49F64D96" w14:textId="5AFB2136" w:rsidR="00D2092E" w:rsidRPr="00051C8E" w:rsidRDefault="00D2092E" w:rsidP="00D97466">
      <w:pPr>
        <w:numPr>
          <w:ilvl w:val="0"/>
          <w:numId w:val="2"/>
        </w:numPr>
        <w:spacing w:after="160" w:line="240" w:lineRule="auto"/>
        <w:ind w:hanging="153"/>
        <w:contextualSpacing/>
        <w:jc w:val="both"/>
        <w:rPr>
          <w:ins w:id="209" w:author="Aivi Kuivonen" w:date="2025-09-05T10:08:00Z"/>
          <w:rFonts w:ascii="Times New Roman" w:hAnsi="Times New Roman" w:cs="Times New Roman"/>
          <w:sz w:val="24"/>
          <w:szCs w:val="24"/>
        </w:rPr>
      </w:pPr>
      <w:r w:rsidRPr="00D2092E">
        <w:rPr>
          <w:rFonts w:ascii="Times New Roman" w:hAnsi="Times New Roman" w:cs="Times New Roman"/>
          <w:sz w:val="24"/>
          <w:szCs w:val="24"/>
        </w:rPr>
        <w:t>täpsustub detailne kirjeldus</w:t>
      </w:r>
      <w:bookmarkEnd w:id="207"/>
      <w:r w:rsidRPr="00D2092E">
        <w:rPr>
          <w:rFonts w:ascii="Times New Roman" w:hAnsi="Times New Roman" w:cs="Times New Roman"/>
          <w:sz w:val="24"/>
          <w:szCs w:val="24"/>
        </w:rPr>
        <w:t>.</w:t>
      </w:r>
      <w:ins w:id="210" w:author="Aivi Kuivonen" w:date="2025-09-05T10:07:00Z">
        <w:r w:rsidR="00051C8E">
          <w:rPr>
            <w:rFonts w:ascii="Times New Roman" w:hAnsi="Times New Roman" w:cs="Times New Roman"/>
            <w:sz w:val="24"/>
            <w:szCs w:val="24"/>
          </w:rPr>
          <w:t xml:space="preserve"> </w:t>
        </w:r>
        <w:r w:rsidR="00051C8E" w:rsidRPr="00051C8E">
          <w:rPr>
            <w:rFonts w:ascii="Times New Roman" w:hAnsi="Times New Roman" w:cs="Times New Roman"/>
            <w:i/>
            <w:iCs/>
            <w:sz w:val="24"/>
            <w:szCs w:val="24"/>
          </w:rPr>
          <w:t>(muudetud siseministri … kk nr …)</w:t>
        </w:r>
      </w:ins>
      <w:ins w:id="211" w:author="Aivi Kuivonen" w:date="2025-09-05T10:08:00Z">
        <w:r w:rsidR="00051C8E">
          <w:rPr>
            <w:rFonts w:ascii="Times New Roman" w:hAnsi="Times New Roman" w:cs="Times New Roman"/>
            <w:i/>
            <w:iCs/>
            <w:sz w:val="24"/>
            <w:szCs w:val="24"/>
          </w:rPr>
          <w:t>;</w:t>
        </w:r>
      </w:ins>
    </w:p>
    <w:p w14:paraId="3473AF20" w14:textId="77777777" w:rsidR="00051C8E" w:rsidRPr="00D2092E" w:rsidRDefault="00051C8E" w:rsidP="00051C8E">
      <w:pPr>
        <w:spacing w:after="160" w:line="240" w:lineRule="auto"/>
        <w:ind w:left="720"/>
        <w:contextualSpacing/>
        <w:jc w:val="both"/>
        <w:rPr>
          <w:rFonts w:ascii="Times New Roman" w:hAnsi="Times New Roman" w:cs="Times New Roman"/>
          <w:sz w:val="24"/>
          <w:szCs w:val="24"/>
        </w:rPr>
      </w:pPr>
    </w:p>
    <w:p w14:paraId="090B51FB"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rakendama projekti vastavalt kinnitatud tegevuste kirjeldusele ja eelarvele;</w:t>
      </w:r>
    </w:p>
    <w:p w14:paraId="1254BF89"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esitama </w:t>
      </w: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kinnitamisest alates projekti maksete prognoosi iga aasta 15. jaanuariks ja 15. juuniks </w:t>
      </w:r>
      <w:proofErr w:type="spellStart"/>
      <w:r w:rsidRPr="00D2092E">
        <w:rPr>
          <w:rFonts w:ascii="Times New Roman" w:hAnsi="Times New Roman" w:cs="Times New Roman"/>
          <w:sz w:val="24"/>
          <w:szCs w:val="24"/>
        </w:rPr>
        <w:t>SiMi</w:t>
      </w:r>
      <w:proofErr w:type="spellEnd"/>
      <w:r w:rsidRPr="00D2092E">
        <w:rPr>
          <w:rFonts w:ascii="Times New Roman" w:hAnsi="Times New Roman" w:cs="Times New Roman"/>
          <w:sz w:val="24"/>
          <w:szCs w:val="24"/>
        </w:rPr>
        <w:t xml:space="preserve"> väljatöötatud vormil;</w:t>
      </w:r>
    </w:p>
    <w:p w14:paraId="5844AAD5"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teavitama </w:t>
      </w:r>
      <w:proofErr w:type="spellStart"/>
      <w:r w:rsidRPr="00D2092E">
        <w:rPr>
          <w:rFonts w:ascii="Times New Roman" w:hAnsi="Times New Roman" w:cs="Times New Roman"/>
          <w:sz w:val="24"/>
          <w:szCs w:val="24"/>
        </w:rPr>
        <w:t>SiMi</w:t>
      </w:r>
      <w:proofErr w:type="spellEnd"/>
      <w:r w:rsidRPr="00D2092E">
        <w:rPr>
          <w:rFonts w:ascii="Times New Roman" w:hAnsi="Times New Roman" w:cs="Times New Roman"/>
          <w:sz w:val="24"/>
          <w:szCs w:val="24"/>
        </w:rPr>
        <w:t xml:space="preserve"> ürituse (sh koolituse, seminari, õppevisiidi jms) toimumisest e-toetuse keskkonna kaudu vähemalt 14 päeva enne ürituse toimumist</w:t>
      </w:r>
    </w:p>
    <w:p w14:paraId="5D5A92D5"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lastRenderedPageBreak/>
        <w:t xml:space="preserve">säilitatama dokumente vastavalt ÜSS2021_2027 §18 </w:t>
      </w:r>
      <w:r w:rsidRPr="00D2092E">
        <w:rPr>
          <w:rFonts w:ascii="Times New Roman" w:hAnsi="Times New Roman" w:cs="Times New Roman"/>
          <w:color w:val="202020"/>
          <w:sz w:val="24"/>
          <w:szCs w:val="24"/>
          <w:shd w:val="clear" w:color="auto" w:fill="FFFFFF"/>
        </w:rPr>
        <w:t>ja Euroopa Parlamendi ja nõukogu määruse (EL) 2021/1060 artikli 82 lõikele 1 viis aastat toetuse saajale tehtud lõppmakse tegemise aasta 31. detsembrist arvates, välja arvatud juhul, kui riigiabi reeglitest tuleneb teisiti;</w:t>
      </w:r>
    </w:p>
    <w:p w14:paraId="76BFCCF8"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teavitama </w:t>
      </w:r>
      <w:proofErr w:type="spellStart"/>
      <w:r w:rsidRPr="00D2092E">
        <w:rPr>
          <w:rFonts w:ascii="Times New Roman" w:hAnsi="Times New Roman" w:cs="Times New Roman"/>
          <w:sz w:val="24"/>
          <w:szCs w:val="24"/>
        </w:rPr>
        <w:t>SiMi</w:t>
      </w:r>
      <w:proofErr w:type="spellEnd"/>
      <w:r w:rsidRPr="00D2092E">
        <w:rPr>
          <w:rFonts w:ascii="Times New Roman" w:hAnsi="Times New Roman" w:cs="Times New Roman"/>
          <w:sz w:val="24"/>
          <w:szCs w:val="24"/>
        </w:rPr>
        <w:t>, kui toetatava tegevusega samalaadsele tegevusele on taotletud toetust teistest meetmetest või muudest välisabi vahenditest;</w:t>
      </w:r>
    </w:p>
    <w:p w14:paraId="37272CE5"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koguma ja töötlema andmeid seirearuande jaoks, sh andmeid projektides osalenud isikute kohta kooskõlas isikuandmete kaitse seadusega ning tagama korrektsete andmete olemasolu e-toetuse keskkonnas hiljemalt osalejate kuludega seotud maksetaotluse esitamise ajaks. </w:t>
      </w:r>
    </w:p>
    <w:p w14:paraId="74F22F1F" w14:textId="77777777" w:rsidR="00D2092E" w:rsidRPr="00D2092E" w:rsidRDefault="00D2092E" w:rsidP="00D97466">
      <w:pPr>
        <w:numPr>
          <w:ilvl w:val="2"/>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andma igakülgse sisulise panuse seiresse, kontrolli, auditisse või hindamisse.</w:t>
      </w:r>
    </w:p>
    <w:p w14:paraId="0A06A19D" w14:textId="77777777" w:rsidR="00D2092E" w:rsidRPr="00D2092E" w:rsidRDefault="00D2092E" w:rsidP="00D97466">
      <w:pPr>
        <w:numPr>
          <w:ilvl w:val="2"/>
          <w:numId w:val="4"/>
        </w:numPr>
        <w:spacing w:before="240" w:line="240" w:lineRule="auto"/>
        <w:ind w:left="567" w:hanging="567"/>
        <w:contextualSpacing/>
        <w:jc w:val="both"/>
        <w:rPr>
          <w:rFonts w:ascii="Times New Roman" w:hAnsi="Times New Roman" w:cs="Times New Roman"/>
          <w:sz w:val="24"/>
          <w:szCs w:val="24"/>
        </w:rPr>
      </w:pPr>
      <w:bookmarkStart w:id="212" w:name="_Hlk121327643"/>
      <w:r w:rsidRPr="00D2092E">
        <w:rPr>
          <w:rFonts w:ascii="Times New Roman" w:hAnsi="Times New Roman" w:cs="Times New Roman"/>
          <w:sz w:val="24"/>
          <w:szCs w:val="24"/>
        </w:rPr>
        <w:t xml:space="preserve">viivitamatult teavitama </w:t>
      </w:r>
      <w:proofErr w:type="spellStart"/>
      <w:r w:rsidRPr="00D2092E">
        <w:rPr>
          <w:rFonts w:ascii="Times New Roman" w:hAnsi="Times New Roman" w:cs="Times New Roman"/>
          <w:sz w:val="24"/>
          <w:szCs w:val="24"/>
        </w:rPr>
        <w:t>SiMi</w:t>
      </w:r>
      <w:proofErr w:type="spellEnd"/>
      <w:r w:rsidRPr="00D2092E">
        <w:rPr>
          <w:rFonts w:ascii="Times New Roman" w:hAnsi="Times New Roman" w:cs="Times New Roman"/>
          <w:sz w:val="24"/>
          <w:szCs w:val="24"/>
        </w:rPr>
        <w:t xml:space="preserve"> kirjalikku taasesitamist võimaldavas vormis:</w:t>
      </w:r>
    </w:p>
    <w:p w14:paraId="3B72C67F" w14:textId="77777777" w:rsidR="00D2092E" w:rsidRPr="00D2092E" w:rsidRDefault="00D2092E" w:rsidP="00D97466">
      <w:pPr>
        <w:numPr>
          <w:ilvl w:val="3"/>
          <w:numId w:val="4"/>
        </w:numPr>
        <w:spacing w:before="240" w:line="240" w:lineRule="auto"/>
        <w:ind w:left="851" w:hanging="851"/>
        <w:contextualSpacing/>
        <w:jc w:val="both"/>
        <w:rPr>
          <w:rFonts w:ascii="Times New Roman" w:hAnsi="Times New Roman" w:cs="Times New Roman"/>
          <w:sz w:val="24"/>
          <w:szCs w:val="24"/>
        </w:rPr>
      </w:pPr>
      <w:r w:rsidRPr="00D2092E">
        <w:rPr>
          <w:rFonts w:ascii="Times New Roman" w:hAnsi="Times New Roman" w:cs="Times New Roman"/>
          <w:sz w:val="24"/>
          <w:szCs w:val="24"/>
        </w:rPr>
        <w:t>asjaoludest, mis takistavad täitmast elluviija ülesandeid;</w:t>
      </w:r>
    </w:p>
    <w:p w14:paraId="3D35D466" w14:textId="77777777" w:rsidR="00D2092E" w:rsidRPr="00D2092E" w:rsidRDefault="00D2092E" w:rsidP="00D97466">
      <w:pPr>
        <w:numPr>
          <w:ilvl w:val="3"/>
          <w:numId w:val="4"/>
        </w:numPr>
        <w:spacing w:before="240" w:line="240" w:lineRule="auto"/>
        <w:ind w:left="851" w:hanging="851"/>
        <w:contextualSpacing/>
        <w:jc w:val="both"/>
        <w:rPr>
          <w:rFonts w:ascii="Times New Roman" w:hAnsi="Times New Roman" w:cs="Times New Roman"/>
          <w:sz w:val="24"/>
          <w:szCs w:val="24"/>
        </w:rPr>
      </w:pP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muutmise vajalikkusest;</w:t>
      </w:r>
    </w:p>
    <w:p w14:paraId="552213DC" w14:textId="77777777" w:rsidR="00D2092E" w:rsidRPr="00D2092E" w:rsidRDefault="00D2092E" w:rsidP="00D97466">
      <w:pPr>
        <w:numPr>
          <w:ilvl w:val="3"/>
          <w:numId w:val="4"/>
        </w:numPr>
        <w:spacing w:before="240" w:line="240" w:lineRule="auto"/>
        <w:ind w:left="851" w:hanging="851"/>
        <w:contextualSpacing/>
        <w:jc w:val="both"/>
        <w:rPr>
          <w:rFonts w:ascii="Times New Roman" w:hAnsi="Times New Roman" w:cs="Times New Roman"/>
          <w:sz w:val="24"/>
          <w:szCs w:val="24"/>
        </w:rPr>
      </w:pPr>
      <w:r w:rsidRPr="00D2092E">
        <w:rPr>
          <w:rFonts w:ascii="Times New Roman" w:hAnsi="Times New Roman" w:cs="Times New Roman"/>
          <w:sz w:val="24"/>
          <w:szCs w:val="24"/>
        </w:rPr>
        <w:t>projekti elluviimisel esinevatest probleemidest, mis võivad mõjutada tulemuse saavutamist;</w:t>
      </w:r>
      <w:bookmarkEnd w:id="212"/>
    </w:p>
    <w:p w14:paraId="1760D1B7" w14:textId="77777777" w:rsidR="00D2092E" w:rsidRPr="00D2092E" w:rsidRDefault="00D2092E" w:rsidP="00D97466">
      <w:pPr>
        <w:spacing w:line="240" w:lineRule="auto"/>
        <w:ind w:left="426"/>
        <w:contextualSpacing/>
        <w:rPr>
          <w:rFonts w:ascii="Times New Roman" w:hAnsi="Times New Roman" w:cs="Times New Roman"/>
          <w:sz w:val="24"/>
          <w:szCs w:val="24"/>
        </w:rPr>
      </w:pPr>
    </w:p>
    <w:p w14:paraId="785A1771" w14:textId="77777777" w:rsidR="00D2092E" w:rsidRPr="00D2092E" w:rsidRDefault="00D2092E" w:rsidP="00D97466">
      <w:pPr>
        <w:keepNext/>
        <w:numPr>
          <w:ilvl w:val="0"/>
          <w:numId w:val="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r w:rsidRPr="00D2092E">
        <w:rPr>
          <w:rFonts w:ascii="Times New Roman" w:eastAsia="Times New Roman" w:hAnsi="Times New Roman" w:cs="Times New Roman"/>
          <w:b/>
          <w:bCs/>
          <w:color w:val="000000" w:themeColor="text1"/>
          <w:kern w:val="32"/>
          <w:sz w:val="24"/>
          <w:szCs w:val="24"/>
        </w:rPr>
        <w:t xml:space="preserve">Aruandlus </w:t>
      </w:r>
    </w:p>
    <w:p w14:paraId="33425292"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Elluviija esitab </w:t>
      </w:r>
      <w:proofErr w:type="spellStart"/>
      <w:r w:rsidRPr="00D2092E">
        <w:rPr>
          <w:rFonts w:ascii="Times New Roman" w:hAnsi="Times New Roman" w:cs="Times New Roman"/>
          <w:sz w:val="24"/>
          <w:szCs w:val="24"/>
        </w:rPr>
        <w:t>SiMile</w:t>
      </w:r>
      <w:proofErr w:type="spellEnd"/>
      <w:r w:rsidRPr="00D2092E">
        <w:rPr>
          <w:rFonts w:ascii="Times New Roman" w:hAnsi="Times New Roman" w:cs="Times New Roman"/>
          <w:sz w:val="24"/>
          <w:szCs w:val="24"/>
        </w:rPr>
        <w:t xml:space="preserve"> projekti tegevuste, tulemuste ja näitajate saavutamise edenemise vahearuande </w:t>
      </w:r>
      <w:proofErr w:type="spellStart"/>
      <w:r w:rsidRPr="00D2092E">
        <w:rPr>
          <w:rFonts w:ascii="Times New Roman" w:hAnsi="Times New Roman" w:cs="Times New Roman"/>
          <w:sz w:val="24"/>
          <w:szCs w:val="24"/>
        </w:rPr>
        <w:t>SiMi</w:t>
      </w:r>
      <w:proofErr w:type="spellEnd"/>
      <w:r w:rsidRPr="00D2092E">
        <w:rPr>
          <w:rFonts w:ascii="Times New Roman" w:hAnsi="Times New Roman" w:cs="Times New Roman"/>
          <w:sz w:val="24"/>
          <w:szCs w:val="24"/>
        </w:rPr>
        <w:t xml:space="preserve"> väljatöötatud vormil e-toetuse keskkonna kaudu üldjuhul iga aasta 15. jaanuariks ja 15. juuniks vastavalt 31. detsembri ja 31. mai seisuga projekti abikõlblikkuse perioodi algusajast arvates. Kui projekti alguse ja esimese vahearuande esitamise tähtpäeva vahe on vähem kui neli kuud, esitatakse vahearuanne järgmiseks tähtpäevaks.</w:t>
      </w:r>
    </w:p>
    <w:p w14:paraId="12668315" w14:textId="77777777" w:rsidR="00D2092E" w:rsidRPr="00D2092E" w:rsidRDefault="00D2092E" w:rsidP="00D97466">
      <w:pPr>
        <w:spacing w:line="240" w:lineRule="auto"/>
        <w:ind w:left="567"/>
        <w:contextualSpacing/>
        <w:jc w:val="both"/>
        <w:rPr>
          <w:rFonts w:ascii="Times New Roman" w:hAnsi="Times New Roman" w:cs="Times New Roman"/>
          <w:sz w:val="24"/>
          <w:szCs w:val="24"/>
        </w:rPr>
      </w:pPr>
    </w:p>
    <w:p w14:paraId="01BF8085" w14:textId="0322BCFF"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bookmarkStart w:id="213" w:name="_Hlk209786268"/>
      <w:r w:rsidRPr="00D2092E">
        <w:rPr>
          <w:rFonts w:ascii="Times New Roman" w:hAnsi="Times New Roman" w:cs="Times New Roman"/>
          <w:sz w:val="24"/>
          <w:szCs w:val="24"/>
        </w:rPr>
        <w:t xml:space="preserve">Elluviija esitab </w:t>
      </w:r>
      <w:proofErr w:type="spellStart"/>
      <w:r w:rsidRPr="00D2092E">
        <w:rPr>
          <w:rFonts w:ascii="Times New Roman" w:hAnsi="Times New Roman" w:cs="Times New Roman"/>
          <w:sz w:val="24"/>
          <w:szCs w:val="24"/>
        </w:rPr>
        <w:t>SiMile</w:t>
      </w:r>
      <w:proofErr w:type="spellEnd"/>
      <w:r w:rsidRPr="00D2092E">
        <w:rPr>
          <w:rFonts w:ascii="Times New Roman" w:hAnsi="Times New Roman" w:cs="Times New Roman"/>
          <w:sz w:val="24"/>
          <w:szCs w:val="24"/>
        </w:rPr>
        <w:t xml:space="preserve"> projekti tegevuste, tulemuste ja näitajate saavutamise edenemise lõpparuande e-toetuse keskkonna kaudu </w:t>
      </w:r>
      <w:ins w:id="214" w:author="Aivi Kuivonen" w:date="2025-09-05T09:52:00Z">
        <w:r w:rsidR="00E86421">
          <w:rPr>
            <w:rFonts w:ascii="Times New Roman" w:hAnsi="Times New Roman" w:cs="Times New Roman"/>
            <w:sz w:val="24"/>
            <w:szCs w:val="24"/>
          </w:rPr>
          <w:t>30</w:t>
        </w:r>
      </w:ins>
      <w:del w:id="215" w:author="Aivi Kuivonen" w:date="2025-09-05T09:52:00Z">
        <w:r w:rsidRPr="00D2092E" w:rsidDel="00E86421">
          <w:rPr>
            <w:rFonts w:ascii="Times New Roman" w:hAnsi="Times New Roman" w:cs="Times New Roman"/>
            <w:sz w:val="24"/>
            <w:szCs w:val="24"/>
          </w:rPr>
          <w:delText>45</w:delText>
        </w:r>
      </w:del>
      <w:r w:rsidRPr="00D2092E">
        <w:rPr>
          <w:rFonts w:ascii="Times New Roman" w:hAnsi="Times New Roman" w:cs="Times New Roman"/>
          <w:sz w:val="24"/>
          <w:szCs w:val="24"/>
        </w:rPr>
        <w:t xml:space="preserve"> päeva jooksul alates projekti abikõlblikkuse perioodi lõppkuupäevast. Kui projekti tegevused lõppevad enne abikõlblikkuse perioodi lõppu, tuleb lõpparuanne esitada 45 kalendripäeva jooksul tegevuste lõppemisest arvates.</w:t>
      </w:r>
      <w:ins w:id="216" w:author="Aivi Kuivonen" w:date="2025-09-05T09:52:00Z">
        <w:r w:rsidR="00E86421">
          <w:rPr>
            <w:rFonts w:ascii="Times New Roman" w:hAnsi="Times New Roman" w:cs="Times New Roman"/>
            <w:sz w:val="24"/>
            <w:szCs w:val="24"/>
          </w:rPr>
          <w:t xml:space="preserve"> </w:t>
        </w:r>
        <w:bookmarkEnd w:id="213"/>
        <w:r w:rsidR="00E86421" w:rsidRPr="00E86421">
          <w:rPr>
            <w:rFonts w:ascii="Times New Roman" w:hAnsi="Times New Roman" w:cs="Times New Roman"/>
            <w:i/>
            <w:iCs/>
            <w:sz w:val="24"/>
            <w:szCs w:val="24"/>
          </w:rPr>
          <w:t xml:space="preserve">(muudetud </w:t>
        </w:r>
      </w:ins>
      <w:ins w:id="217" w:author="Aivi Kuivonen" w:date="2025-09-05T09:53:00Z">
        <w:r w:rsidR="00E86421" w:rsidRPr="00E86421">
          <w:rPr>
            <w:rFonts w:ascii="Times New Roman" w:hAnsi="Times New Roman" w:cs="Times New Roman"/>
            <w:i/>
            <w:iCs/>
            <w:sz w:val="24"/>
            <w:szCs w:val="24"/>
          </w:rPr>
          <w:t>siseministri … kk nr …)</w:t>
        </w:r>
      </w:ins>
    </w:p>
    <w:p w14:paraId="2AB21129" w14:textId="77777777" w:rsidR="00D2092E" w:rsidRPr="00D2092E" w:rsidRDefault="00D2092E" w:rsidP="00D97466">
      <w:pPr>
        <w:spacing w:line="240" w:lineRule="auto"/>
        <w:ind w:left="567"/>
        <w:contextualSpacing/>
        <w:jc w:val="both"/>
        <w:rPr>
          <w:rFonts w:ascii="Times New Roman" w:hAnsi="Times New Roman" w:cs="Times New Roman"/>
          <w:sz w:val="24"/>
          <w:szCs w:val="24"/>
        </w:rPr>
      </w:pPr>
    </w:p>
    <w:p w14:paraId="0C491722"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Juhul, kui vahearuande ja lõpparuande esitamise tähtaja vahe on vähem kui kuus kuud, esitatakse ainult lõpparuanne.</w:t>
      </w:r>
    </w:p>
    <w:p w14:paraId="6B093789" w14:textId="77777777" w:rsidR="00D2092E" w:rsidRPr="00D2092E" w:rsidRDefault="00D2092E" w:rsidP="00D97466">
      <w:pPr>
        <w:spacing w:after="0" w:line="240" w:lineRule="auto"/>
        <w:ind w:left="0"/>
        <w:jc w:val="both"/>
        <w:rPr>
          <w:rFonts w:ascii="Times New Roman" w:hAnsi="Times New Roman" w:cs="Times New Roman"/>
          <w:sz w:val="24"/>
          <w:szCs w:val="24"/>
        </w:rPr>
      </w:pPr>
    </w:p>
    <w:p w14:paraId="5BA467D9"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Projekti vahe- ja lõpparuaruandes (edaspidi </w:t>
      </w:r>
      <w:r w:rsidRPr="00D2092E">
        <w:rPr>
          <w:rFonts w:ascii="Times New Roman" w:hAnsi="Times New Roman" w:cs="Times New Roman"/>
          <w:i/>
          <w:iCs/>
          <w:sz w:val="24"/>
          <w:szCs w:val="24"/>
        </w:rPr>
        <w:t>projekti aruanne</w:t>
      </w:r>
      <w:r w:rsidRPr="00D2092E">
        <w:rPr>
          <w:rFonts w:ascii="Times New Roman" w:hAnsi="Times New Roman" w:cs="Times New Roman"/>
          <w:sz w:val="24"/>
          <w:szCs w:val="24"/>
        </w:rPr>
        <w:t>) kajastatakse info vastavalt e-toetuse keskkonna aruande andmeväljades nõutule. Lõpparuandes kirjeldab projekti elluviija „Eesti 2035“ aluspõhimõtete ja sihtidega seotud horisontaalsete põhimõtete edendamiseks ellu viidud tegevusi ja tegevuste tulemusi.</w:t>
      </w:r>
    </w:p>
    <w:p w14:paraId="4D30CB05"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63E95AD4"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Kui keskkonna töös esineb tehniline viga, mis takistab projekti aruande tähtaegset esitamist, loetakse aruande esitamise tähtajaks järgmine tööpäev peale vea kõrvaldamist.</w:t>
      </w:r>
    </w:p>
    <w:p w14:paraId="0A4E52F5"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79D12F9B"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SiM kontrollib üldjuhul 15 tööpäeva jooksul aruande laekumisest, kas aruanne annab ülevaate tehtud tegevustest ning on nõuetekohaselt täidetud.</w:t>
      </w:r>
    </w:p>
    <w:p w14:paraId="691C4CC2"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7DB9ADA0"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Kui aruandes puudusi ei esine, kinnitab SiM aruande.</w:t>
      </w:r>
    </w:p>
    <w:p w14:paraId="5746DCB1"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548D5F05" w14:textId="66BCBA25"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Aruandes puuduste esinemise korral annab SiM elluviijale </w:t>
      </w:r>
      <w:proofErr w:type="spellStart"/>
      <w:ins w:id="218" w:author="Aivi Kuivonen" w:date="2025-09-05T09:54:00Z">
        <w:r w:rsidR="00AC4255">
          <w:rPr>
            <w:rFonts w:ascii="Times New Roman" w:hAnsi="Times New Roman" w:cs="Times New Roman"/>
            <w:sz w:val="24"/>
            <w:szCs w:val="24"/>
          </w:rPr>
          <w:t>maksimaalselt</w:t>
        </w:r>
      </w:ins>
      <w:del w:id="219" w:author="Aivi Kuivonen" w:date="2025-09-05T09:54:00Z">
        <w:r w:rsidRPr="00D2092E" w:rsidDel="00AC4255">
          <w:rPr>
            <w:rFonts w:ascii="Times New Roman" w:hAnsi="Times New Roman" w:cs="Times New Roman"/>
            <w:sz w:val="24"/>
            <w:szCs w:val="24"/>
          </w:rPr>
          <w:delText xml:space="preserve">vähemalt </w:delText>
        </w:r>
      </w:del>
      <w:r w:rsidRPr="00D2092E">
        <w:rPr>
          <w:rFonts w:ascii="Times New Roman" w:hAnsi="Times New Roman" w:cs="Times New Roman"/>
          <w:sz w:val="24"/>
          <w:szCs w:val="24"/>
        </w:rPr>
        <w:t>kümme</w:t>
      </w:r>
      <w:proofErr w:type="spellEnd"/>
      <w:r w:rsidRPr="00D2092E">
        <w:rPr>
          <w:rFonts w:ascii="Times New Roman" w:hAnsi="Times New Roman" w:cs="Times New Roman"/>
          <w:sz w:val="24"/>
          <w:szCs w:val="24"/>
        </w:rPr>
        <w:t xml:space="preserve"> tööpäeva puuduste kõrvaldamiseks ning SiM kinnitab aruande kümne tööpäeva jooksul peale puuduste kõrvaldamist.</w:t>
      </w:r>
      <w:ins w:id="220" w:author="Aivi Kuivonen" w:date="2025-09-05T09:54:00Z">
        <w:r w:rsidR="00AC4255">
          <w:rPr>
            <w:rFonts w:ascii="Times New Roman" w:hAnsi="Times New Roman" w:cs="Times New Roman"/>
            <w:sz w:val="24"/>
            <w:szCs w:val="24"/>
          </w:rPr>
          <w:t xml:space="preserve"> </w:t>
        </w:r>
        <w:r w:rsidR="00AC4255" w:rsidRPr="00AC4255">
          <w:rPr>
            <w:rFonts w:ascii="Times New Roman" w:hAnsi="Times New Roman" w:cs="Times New Roman"/>
            <w:i/>
            <w:iCs/>
            <w:sz w:val="24"/>
            <w:szCs w:val="24"/>
          </w:rPr>
          <w:t>(muudetu</w:t>
        </w:r>
      </w:ins>
      <w:ins w:id="221" w:author="Aivi Kuivonen" w:date="2025-09-05T09:55:00Z">
        <w:r w:rsidR="00AC4255" w:rsidRPr="00AC4255">
          <w:rPr>
            <w:rFonts w:ascii="Times New Roman" w:hAnsi="Times New Roman" w:cs="Times New Roman"/>
            <w:i/>
            <w:iCs/>
            <w:sz w:val="24"/>
            <w:szCs w:val="24"/>
          </w:rPr>
          <w:t>d</w:t>
        </w:r>
      </w:ins>
      <w:ins w:id="222" w:author="Aivi Kuivonen" w:date="2025-09-05T09:54:00Z">
        <w:r w:rsidR="00AC4255" w:rsidRPr="00AC4255">
          <w:rPr>
            <w:rFonts w:ascii="Times New Roman" w:hAnsi="Times New Roman" w:cs="Times New Roman"/>
            <w:i/>
            <w:iCs/>
            <w:sz w:val="24"/>
            <w:szCs w:val="24"/>
          </w:rPr>
          <w:t xml:space="preserve"> </w:t>
        </w:r>
      </w:ins>
      <w:ins w:id="223" w:author="Aivi Kuivonen" w:date="2025-09-05T09:55:00Z">
        <w:r w:rsidR="00AC4255" w:rsidRPr="00AC4255">
          <w:rPr>
            <w:rFonts w:ascii="Times New Roman" w:hAnsi="Times New Roman" w:cs="Times New Roman"/>
            <w:i/>
            <w:iCs/>
            <w:sz w:val="24"/>
            <w:szCs w:val="24"/>
          </w:rPr>
          <w:t>siseministri …kk nr …)</w:t>
        </w:r>
      </w:ins>
    </w:p>
    <w:p w14:paraId="4E833229"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1A282597" w14:textId="77777777" w:rsidR="00D2092E" w:rsidRPr="00D2092E" w:rsidRDefault="00D2092E" w:rsidP="00D97466">
      <w:pPr>
        <w:numPr>
          <w:ilvl w:val="1"/>
          <w:numId w:val="4"/>
        </w:numPr>
        <w:spacing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lastRenderedPageBreak/>
        <w:t xml:space="preserve">Projektides, kus koolitused toimuvad vähem kui kolm kuud enne projekti lõppu, esitab elluviija e-toetuse keskkonnas </w:t>
      </w:r>
      <w:proofErr w:type="spellStart"/>
      <w:r w:rsidRPr="00D2092E">
        <w:rPr>
          <w:rFonts w:ascii="Times New Roman" w:hAnsi="Times New Roman" w:cs="Times New Roman"/>
          <w:sz w:val="24"/>
          <w:szCs w:val="24"/>
        </w:rPr>
        <w:t>järelaruande</w:t>
      </w:r>
      <w:proofErr w:type="spellEnd"/>
      <w:r w:rsidRPr="00D2092E">
        <w:rPr>
          <w:rFonts w:ascii="Times New Roman" w:hAnsi="Times New Roman" w:cs="Times New Roman"/>
          <w:sz w:val="24"/>
          <w:szCs w:val="24"/>
        </w:rPr>
        <w:t>.</w:t>
      </w:r>
    </w:p>
    <w:p w14:paraId="1136CB67"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7E25F512"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proofErr w:type="spellStart"/>
      <w:r w:rsidRPr="00D2092E">
        <w:rPr>
          <w:rFonts w:ascii="Times New Roman" w:hAnsi="Times New Roman" w:cs="Times New Roman"/>
          <w:sz w:val="24"/>
          <w:szCs w:val="24"/>
        </w:rPr>
        <w:t>SiMil</w:t>
      </w:r>
      <w:proofErr w:type="spellEnd"/>
      <w:r w:rsidRPr="00D2092E">
        <w:rPr>
          <w:rFonts w:ascii="Times New Roman" w:hAnsi="Times New Roman" w:cs="Times New Roman"/>
          <w:sz w:val="24"/>
          <w:szCs w:val="24"/>
        </w:rPr>
        <w:t xml:space="preserve"> on õigus küsida tegevuse elluviijalt lisainfot projekti tegevuse käigu ja tulemuste kohta.</w:t>
      </w:r>
    </w:p>
    <w:p w14:paraId="1137BEC2" w14:textId="77777777" w:rsidR="00D2092E" w:rsidRPr="00D2092E" w:rsidRDefault="00D2092E" w:rsidP="00D97466">
      <w:pPr>
        <w:spacing w:line="240" w:lineRule="auto"/>
        <w:ind w:left="567"/>
        <w:contextualSpacing/>
        <w:jc w:val="both"/>
        <w:rPr>
          <w:rFonts w:ascii="Times New Roman" w:hAnsi="Times New Roman" w:cs="Times New Roman"/>
          <w:sz w:val="24"/>
          <w:szCs w:val="24"/>
        </w:rPr>
      </w:pPr>
    </w:p>
    <w:p w14:paraId="229DDED6" w14:textId="77777777" w:rsidR="00D2092E" w:rsidRPr="00D2092E" w:rsidRDefault="00D2092E" w:rsidP="00D97466">
      <w:pPr>
        <w:numPr>
          <w:ilvl w:val="0"/>
          <w:numId w:val="4"/>
        </w:numPr>
        <w:spacing w:after="0" w:line="240" w:lineRule="auto"/>
        <w:ind w:left="567" w:hanging="567"/>
        <w:contextualSpacing/>
        <w:jc w:val="both"/>
        <w:rPr>
          <w:rFonts w:ascii="Times New Roman" w:eastAsia="Times New Roman" w:hAnsi="Times New Roman" w:cs="Times New Roman"/>
          <w:b/>
          <w:bCs/>
          <w:iCs/>
          <w:color w:val="000000" w:themeColor="text1"/>
          <w:sz w:val="24"/>
          <w:szCs w:val="24"/>
        </w:rPr>
      </w:pPr>
      <w:bookmarkStart w:id="224" w:name="_Toc390093275"/>
      <w:r w:rsidRPr="00D2092E">
        <w:rPr>
          <w:rFonts w:ascii="Times New Roman" w:eastAsia="Times New Roman" w:hAnsi="Times New Roman" w:cs="Times New Roman"/>
          <w:b/>
          <w:bCs/>
          <w:iCs/>
          <w:color w:val="000000" w:themeColor="text1"/>
          <w:sz w:val="24"/>
          <w:szCs w:val="24"/>
        </w:rPr>
        <w:t>TAT muutmine</w:t>
      </w:r>
    </w:p>
    <w:p w14:paraId="1D7A80BA"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proofErr w:type="spellStart"/>
      <w:r w:rsidRPr="00D2092E">
        <w:rPr>
          <w:rFonts w:ascii="Times New Roman" w:hAnsi="Times New Roman" w:cs="Times New Roman"/>
          <w:sz w:val="24"/>
          <w:szCs w:val="24"/>
        </w:rPr>
        <w:t>SiMil</w:t>
      </w:r>
      <w:proofErr w:type="spellEnd"/>
      <w:r w:rsidRPr="00D2092E">
        <w:rPr>
          <w:rFonts w:ascii="Times New Roman" w:hAnsi="Times New Roman" w:cs="Times New Roman"/>
          <w:sz w:val="24"/>
          <w:szCs w:val="24"/>
        </w:rPr>
        <w:t xml:space="preserve"> on õigus muuta toetuse andmise tingimuste käskkirja enda või elluviija algatusel. </w:t>
      </w:r>
    </w:p>
    <w:p w14:paraId="7FA90FE5" w14:textId="77777777" w:rsidR="00D2092E" w:rsidRPr="00D2092E" w:rsidRDefault="00D2092E" w:rsidP="00D97466">
      <w:pPr>
        <w:spacing w:after="0" w:line="240" w:lineRule="auto"/>
        <w:ind w:left="567"/>
        <w:contextualSpacing/>
        <w:jc w:val="both"/>
        <w:rPr>
          <w:rFonts w:ascii="Times New Roman" w:hAnsi="Times New Roman" w:cs="Times New Roman"/>
          <w:sz w:val="24"/>
          <w:szCs w:val="24"/>
        </w:rPr>
      </w:pPr>
    </w:p>
    <w:p w14:paraId="13D3CA77"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Kui ilmneb vajadus projekti tegevusi, tulemusi, eelarvet, näitajaid või abikõlblikkuse perioodi muuta, esitab elluviija </w:t>
      </w:r>
      <w:proofErr w:type="spellStart"/>
      <w:r w:rsidRPr="00D2092E">
        <w:rPr>
          <w:rFonts w:ascii="Times New Roman" w:hAnsi="Times New Roman" w:cs="Times New Roman"/>
          <w:sz w:val="24"/>
          <w:szCs w:val="24"/>
        </w:rPr>
        <w:t>SiMile</w:t>
      </w:r>
      <w:proofErr w:type="spellEnd"/>
      <w:r w:rsidRPr="00D2092E">
        <w:rPr>
          <w:rFonts w:ascii="Times New Roman" w:hAnsi="Times New Roman" w:cs="Times New Roman"/>
          <w:sz w:val="24"/>
          <w:szCs w:val="24"/>
        </w:rPr>
        <w:t xml:space="preserve"> põhjendatud taotluse (edaspidi </w:t>
      </w:r>
      <w:proofErr w:type="spellStart"/>
      <w:r w:rsidRPr="00D2092E">
        <w:rPr>
          <w:rFonts w:ascii="Times New Roman" w:hAnsi="Times New Roman" w:cs="Times New Roman"/>
          <w:i/>
          <w:iCs/>
          <w:sz w:val="24"/>
          <w:szCs w:val="24"/>
        </w:rPr>
        <w:t>TATi</w:t>
      </w:r>
      <w:proofErr w:type="spellEnd"/>
      <w:r w:rsidRPr="00D2092E">
        <w:rPr>
          <w:rFonts w:ascii="Times New Roman" w:hAnsi="Times New Roman" w:cs="Times New Roman"/>
          <w:i/>
          <w:iCs/>
          <w:sz w:val="24"/>
          <w:szCs w:val="24"/>
        </w:rPr>
        <w:t xml:space="preserve"> muutmise taotlus</w:t>
      </w:r>
      <w:r w:rsidRPr="00D2092E">
        <w:rPr>
          <w:rFonts w:ascii="Times New Roman" w:hAnsi="Times New Roman" w:cs="Times New Roman"/>
          <w:sz w:val="24"/>
          <w:szCs w:val="24"/>
        </w:rPr>
        <w:t>).</w:t>
      </w:r>
    </w:p>
    <w:p w14:paraId="3F0AFDE3"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23BAD252"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SiM vaatab </w:t>
      </w: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muutmise taotluse läbi 25 tööpäeva jooksul alates selle kättesaamisest ja annab hinnangu </w:t>
      </w: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muutmise taotluse kohta.</w:t>
      </w:r>
    </w:p>
    <w:p w14:paraId="512359FF"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54406D0B"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Puuduste esinemise korral annab SiM elluviijale tähtaja puuduste kõrvaldamiseks. </w:t>
      </w: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muutmise taotluse menetlemise tähtaega võib pikendada puuduste kõrvaldamiseks ettenähtud tähtaja võrra.</w:t>
      </w:r>
    </w:p>
    <w:p w14:paraId="46A41DEE"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211D129F"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Elluviijal on võimalik </w:t>
      </w: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muutmist taotleda üks kord kuue kuu jooksul. </w:t>
      </w:r>
      <w:proofErr w:type="spellStart"/>
      <w:r w:rsidRPr="00D2092E">
        <w:rPr>
          <w:rFonts w:ascii="Times New Roman" w:hAnsi="Times New Roman" w:cs="Times New Roman"/>
          <w:sz w:val="24"/>
          <w:szCs w:val="24"/>
        </w:rPr>
        <w:t>SiMi</w:t>
      </w:r>
      <w:proofErr w:type="spellEnd"/>
      <w:r w:rsidRPr="00D2092E">
        <w:rPr>
          <w:rFonts w:ascii="Times New Roman" w:hAnsi="Times New Roman" w:cs="Times New Roman"/>
          <w:sz w:val="24"/>
          <w:szCs w:val="24"/>
        </w:rPr>
        <w:t xml:space="preserve"> eelneval nõusolekul on lubatud TAT muutmist taotleda sagedamini. </w:t>
      </w:r>
    </w:p>
    <w:p w14:paraId="73602B76"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4B703591"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 xml:space="preserve">SiM võib </w:t>
      </w: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muuta, kui selgub, et muudatuste tegemine on vajalik </w:t>
      </w:r>
      <w:proofErr w:type="spellStart"/>
      <w:r w:rsidRPr="00D2092E">
        <w:rPr>
          <w:rFonts w:ascii="Times New Roman" w:hAnsi="Times New Roman" w:cs="Times New Roman"/>
          <w:sz w:val="24"/>
          <w:szCs w:val="24"/>
        </w:rPr>
        <w:t>TATi</w:t>
      </w:r>
      <w:proofErr w:type="spellEnd"/>
      <w:r w:rsidRPr="00D2092E">
        <w:rPr>
          <w:rFonts w:ascii="Times New Roman" w:hAnsi="Times New Roman" w:cs="Times New Roman"/>
          <w:sz w:val="24"/>
          <w:szCs w:val="24"/>
        </w:rPr>
        <w:t xml:space="preserve"> edukaks elluviimiseks või elluviijal ei ole toetuse kasutamist ettenähtud tingimustel võimalik jätkata. SiM teavitab sellest elluviijat mõistliku aja jooksul.</w:t>
      </w:r>
    </w:p>
    <w:p w14:paraId="2AC3E481" w14:textId="77777777" w:rsidR="00D2092E" w:rsidRPr="00D2092E" w:rsidRDefault="00D2092E" w:rsidP="00D97466">
      <w:pPr>
        <w:spacing w:line="240" w:lineRule="auto"/>
        <w:ind w:left="720"/>
        <w:contextualSpacing/>
        <w:rPr>
          <w:rFonts w:ascii="Times New Roman" w:hAnsi="Times New Roman" w:cs="Times New Roman"/>
          <w:sz w:val="24"/>
          <w:szCs w:val="24"/>
        </w:rPr>
      </w:pPr>
    </w:p>
    <w:p w14:paraId="3821E0C3"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TAT muutmise eelnõu kooskõlastatakse vastavalt ühendmääruse §-le 48.</w:t>
      </w:r>
    </w:p>
    <w:p w14:paraId="06B85FA7" w14:textId="77777777" w:rsidR="00D2092E" w:rsidRPr="00D2092E" w:rsidRDefault="00D2092E" w:rsidP="00D97466">
      <w:pPr>
        <w:spacing w:after="0" w:line="240" w:lineRule="auto"/>
        <w:ind w:left="0"/>
        <w:jc w:val="both"/>
        <w:rPr>
          <w:rFonts w:ascii="Times New Roman" w:eastAsia="Times New Roman" w:hAnsi="Times New Roman" w:cs="Times New Roman"/>
          <w:b/>
          <w:bCs/>
          <w:i/>
          <w:color w:val="000000" w:themeColor="text1"/>
          <w:sz w:val="24"/>
          <w:szCs w:val="24"/>
        </w:rPr>
      </w:pPr>
    </w:p>
    <w:p w14:paraId="6A3A2FBB" w14:textId="77777777" w:rsidR="00D2092E" w:rsidRPr="00D2092E" w:rsidRDefault="00D2092E" w:rsidP="00D97466">
      <w:pPr>
        <w:numPr>
          <w:ilvl w:val="0"/>
          <w:numId w:val="4"/>
        </w:numPr>
        <w:spacing w:after="0" w:line="240" w:lineRule="auto"/>
        <w:ind w:left="567" w:hanging="567"/>
        <w:contextualSpacing/>
        <w:jc w:val="both"/>
        <w:rPr>
          <w:rFonts w:ascii="Times New Roman" w:hAnsi="Times New Roman" w:cs="Times New Roman"/>
          <w:b/>
          <w:bCs/>
          <w:sz w:val="24"/>
          <w:szCs w:val="24"/>
        </w:rPr>
      </w:pPr>
      <w:r w:rsidRPr="00D2092E">
        <w:rPr>
          <w:rFonts w:ascii="Times New Roman" w:hAnsi="Times New Roman" w:cs="Times New Roman"/>
          <w:b/>
          <w:bCs/>
          <w:sz w:val="24"/>
          <w:szCs w:val="24"/>
        </w:rPr>
        <w:t xml:space="preserve">Finantskorrektsiooni </w:t>
      </w:r>
      <w:bookmarkEnd w:id="224"/>
      <w:r w:rsidRPr="00D2092E">
        <w:rPr>
          <w:rFonts w:ascii="Times New Roman" w:hAnsi="Times New Roman" w:cs="Times New Roman"/>
          <w:b/>
          <w:bCs/>
          <w:sz w:val="24"/>
          <w:szCs w:val="24"/>
        </w:rPr>
        <w:t xml:space="preserve">tegemise alused ja kord </w:t>
      </w:r>
    </w:p>
    <w:p w14:paraId="5545FD43" w14:textId="77777777"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hAnsi="Times New Roman" w:cs="Times New Roman"/>
          <w:sz w:val="24"/>
          <w:szCs w:val="24"/>
        </w:rPr>
        <w:t>Finantskorrektsioone teeb SiM vastavalt ühendmääruse §-dele 34–37.</w:t>
      </w:r>
    </w:p>
    <w:p w14:paraId="7911D57E" w14:textId="77777777" w:rsidR="00D2092E" w:rsidRPr="00D2092E" w:rsidRDefault="00D2092E" w:rsidP="00D97466">
      <w:pPr>
        <w:spacing w:after="0" w:line="240" w:lineRule="auto"/>
        <w:ind w:left="567"/>
        <w:contextualSpacing/>
        <w:jc w:val="both"/>
        <w:rPr>
          <w:rFonts w:ascii="Times New Roman" w:hAnsi="Times New Roman" w:cs="Times New Roman"/>
          <w:sz w:val="24"/>
          <w:szCs w:val="24"/>
        </w:rPr>
      </w:pPr>
    </w:p>
    <w:p w14:paraId="3C384107" w14:textId="4E7FD24E" w:rsidR="00D2092E" w:rsidRPr="00D2092E" w:rsidRDefault="00D2092E" w:rsidP="00D97466">
      <w:pPr>
        <w:numPr>
          <w:ilvl w:val="1"/>
          <w:numId w:val="4"/>
        </w:numPr>
        <w:spacing w:after="0" w:line="240" w:lineRule="auto"/>
        <w:ind w:left="567" w:hanging="567"/>
        <w:contextualSpacing/>
        <w:jc w:val="both"/>
        <w:rPr>
          <w:rFonts w:ascii="Times New Roman" w:hAnsi="Times New Roman" w:cs="Times New Roman"/>
          <w:sz w:val="24"/>
          <w:szCs w:val="24"/>
        </w:rPr>
      </w:pPr>
      <w:r w:rsidRPr="00D2092E">
        <w:rPr>
          <w:rFonts w:ascii="Times New Roman" w:eastAsia="Times New Roman" w:hAnsi="Times New Roman" w:cs="Times New Roman"/>
          <w:iCs/>
          <w:color w:val="000000" w:themeColor="text1"/>
          <w:sz w:val="24"/>
          <w:szCs w:val="24"/>
        </w:rPr>
        <w:t>Kui abikõlbmatud kulud jäävad elluviija enda tasuda vastavalt ühendmääruse § 37 lõikele</w:t>
      </w:r>
      <w:r w:rsidR="00742F67">
        <w:rPr>
          <w:rFonts w:ascii="Times New Roman" w:eastAsia="Times New Roman" w:hAnsi="Times New Roman" w:cs="Times New Roman"/>
          <w:iCs/>
          <w:color w:val="000000" w:themeColor="text1"/>
          <w:sz w:val="24"/>
          <w:szCs w:val="24"/>
        </w:rPr>
        <w:t> </w:t>
      </w:r>
      <w:r w:rsidRPr="00D2092E">
        <w:rPr>
          <w:rFonts w:ascii="Times New Roman" w:eastAsia="Times New Roman" w:hAnsi="Times New Roman" w:cs="Times New Roman"/>
          <w:iCs/>
          <w:color w:val="000000" w:themeColor="text1"/>
          <w:sz w:val="24"/>
          <w:szCs w:val="24"/>
        </w:rPr>
        <w:t xml:space="preserve">4, väheneb projekti eelarve finantskorrektsiooni võrra. </w:t>
      </w:r>
    </w:p>
    <w:p w14:paraId="552385EE" w14:textId="77777777" w:rsidR="00D2092E" w:rsidRPr="00D2092E" w:rsidRDefault="00D2092E" w:rsidP="00D97466">
      <w:pPr>
        <w:spacing w:after="0" w:line="240" w:lineRule="auto"/>
        <w:ind w:left="480"/>
        <w:contextualSpacing/>
        <w:jc w:val="both"/>
        <w:rPr>
          <w:rFonts w:ascii="Times New Roman" w:hAnsi="Times New Roman" w:cs="Times New Roman"/>
          <w:sz w:val="24"/>
          <w:szCs w:val="24"/>
        </w:rPr>
      </w:pPr>
    </w:p>
    <w:p w14:paraId="4ED5D3E0" w14:textId="77777777" w:rsidR="00D2092E" w:rsidRPr="00D2092E" w:rsidRDefault="00D2092E" w:rsidP="00D97466">
      <w:pPr>
        <w:numPr>
          <w:ilvl w:val="0"/>
          <w:numId w:val="4"/>
        </w:numPr>
        <w:spacing w:after="0" w:line="240" w:lineRule="auto"/>
        <w:ind w:left="567" w:hanging="567"/>
        <w:contextualSpacing/>
        <w:jc w:val="both"/>
        <w:rPr>
          <w:rFonts w:ascii="Times New Roman" w:hAnsi="Times New Roman" w:cs="Times New Roman"/>
          <w:b/>
          <w:bCs/>
          <w:sz w:val="24"/>
          <w:szCs w:val="24"/>
        </w:rPr>
      </w:pPr>
      <w:r w:rsidRPr="00D2092E">
        <w:rPr>
          <w:rFonts w:ascii="Times New Roman" w:hAnsi="Times New Roman" w:cs="Times New Roman"/>
          <w:b/>
          <w:bCs/>
          <w:sz w:val="24"/>
          <w:szCs w:val="24"/>
        </w:rPr>
        <w:t>Vaiete lahendamine</w:t>
      </w:r>
    </w:p>
    <w:p w14:paraId="7C2E1F19" w14:textId="77777777" w:rsidR="00D2092E" w:rsidRPr="00D2092E" w:rsidRDefault="00D2092E" w:rsidP="00D97466">
      <w:pPr>
        <w:spacing w:after="0" w:line="240" w:lineRule="auto"/>
        <w:ind w:left="0"/>
        <w:jc w:val="both"/>
        <w:rPr>
          <w:rFonts w:ascii="Times New Roman" w:hAnsi="Times New Roman" w:cs="Times New Roman"/>
          <w:sz w:val="24"/>
          <w:szCs w:val="24"/>
        </w:rPr>
      </w:pPr>
      <w:r w:rsidRPr="00D2092E">
        <w:rPr>
          <w:rFonts w:ascii="Times New Roman" w:hAnsi="Times New Roman" w:cs="Times New Roman"/>
          <w:sz w:val="24"/>
          <w:szCs w:val="24"/>
        </w:rPr>
        <w:t>SiM otsuse või toimingu vaide või vaidluse menetleja on SiM, määrates vaide lahendajaks teenistuja, kes ei ole vaidlusaluses küsimuses otsuseid või toiminguid teinud või nende tegemist nõustanud. Vaide esitamisele ja menetlemisele kohalduvad ÜSS2021_2027 § 60 nimetatud erisused haldusmenetluse seaduses sätestatud vaide esitamise regulatsioonile. Vaidlused riigiasutuste, sh valitsusasutuste vahel lahendatakse Vabariigi Valitsuse seaduses sätestatud korras.</w:t>
      </w:r>
    </w:p>
    <w:p w14:paraId="106C0369" w14:textId="77777777" w:rsidR="00D2092E" w:rsidRPr="00D2092E" w:rsidRDefault="00D2092E" w:rsidP="00D97466">
      <w:pPr>
        <w:spacing w:after="0" w:line="240" w:lineRule="auto"/>
        <w:ind w:left="360"/>
        <w:contextualSpacing/>
        <w:jc w:val="both"/>
        <w:rPr>
          <w:rFonts w:ascii="Times New Roman" w:hAnsi="Times New Roman" w:cs="Times New Roman"/>
          <w:sz w:val="24"/>
          <w:szCs w:val="24"/>
        </w:rPr>
      </w:pPr>
    </w:p>
    <w:p w14:paraId="1ACB9A67" w14:textId="77777777" w:rsidR="00D2092E" w:rsidRPr="00D2092E" w:rsidRDefault="00D2092E" w:rsidP="00D97466">
      <w:pPr>
        <w:numPr>
          <w:ilvl w:val="0"/>
          <w:numId w:val="4"/>
        </w:numPr>
        <w:spacing w:after="0" w:line="240" w:lineRule="auto"/>
        <w:contextualSpacing/>
        <w:jc w:val="both"/>
        <w:rPr>
          <w:rFonts w:ascii="Times New Roman" w:eastAsia="Times New Roman" w:hAnsi="Times New Roman" w:cs="Times New Roman"/>
          <w:b/>
          <w:bCs/>
          <w:iCs/>
          <w:color w:val="000000" w:themeColor="text1"/>
          <w:sz w:val="24"/>
          <w:szCs w:val="24"/>
        </w:rPr>
      </w:pPr>
      <w:r w:rsidRPr="00D2092E">
        <w:rPr>
          <w:rFonts w:ascii="Times New Roman" w:eastAsia="Times New Roman" w:hAnsi="Times New Roman" w:cs="Times New Roman"/>
          <w:b/>
          <w:bCs/>
          <w:iCs/>
          <w:color w:val="000000" w:themeColor="text1"/>
          <w:sz w:val="24"/>
          <w:szCs w:val="24"/>
        </w:rPr>
        <w:t>Rakendussätted</w:t>
      </w:r>
    </w:p>
    <w:p w14:paraId="4EEF1C92" w14:textId="55B86802" w:rsidR="00AF5F00" w:rsidRPr="00CD6EC5" w:rsidRDefault="00D2092E" w:rsidP="00D97466">
      <w:pPr>
        <w:spacing w:after="0" w:line="240" w:lineRule="auto"/>
        <w:ind w:left="0"/>
        <w:jc w:val="both"/>
        <w:rPr>
          <w:rFonts w:ascii="Times New Roman" w:hAnsi="Times New Roman" w:cs="Times New Roman"/>
          <w:sz w:val="24"/>
          <w:szCs w:val="24"/>
        </w:rPr>
      </w:pPr>
      <w:r w:rsidRPr="00D2092E">
        <w:rPr>
          <w:rFonts w:ascii="Times New Roman" w:hAnsi="Times New Roman" w:cs="Times New Roman"/>
          <w:sz w:val="24"/>
          <w:szCs w:val="24"/>
        </w:rPr>
        <w:t>Käskkiri jõustub alates 01.01.2024</w:t>
      </w:r>
    </w:p>
    <w:p w14:paraId="4EEF1C94" w14:textId="77777777" w:rsidR="00AF5F00" w:rsidRDefault="00AF5F00" w:rsidP="00D97466">
      <w:pPr>
        <w:spacing w:after="0" w:line="240" w:lineRule="auto"/>
        <w:ind w:left="0"/>
        <w:jc w:val="both"/>
        <w:rPr>
          <w:rFonts w:ascii="Times New Roman" w:hAnsi="Times New Roman" w:cs="Times New Roman"/>
          <w:sz w:val="24"/>
          <w:szCs w:val="24"/>
        </w:rPr>
      </w:pPr>
    </w:p>
    <w:tbl>
      <w:tblPr>
        <w:tblStyle w:val="TableGrid"/>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1"/>
        <w:gridCol w:w="4547"/>
      </w:tblGrid>
      <w:tr w:rsidR="00BA6F24" w14:paraId="4EEF1C9B" w14:textId="77777777" w:rsidTr="00BA6F24">
        <w:tc>
          <w:tcPr>
            <w:tcW w:w="4662" w:type="dxa"/>
          </w:tcPr>
          <w:p w14:paraId="4EEF1C95" w14:textId="77777777" w:rsidR="00BA6F24" w:rsidRPr="00CD6EC5" w:rsidRDefault="00BA6F24" w:rsidP="00D97466">
            <w:pPr>
              <w:ind w:left="-45"/>
              <w:rPr>
                <w:rFonts w:ascii="Times New Roman" w:hAnsi="Times New Roman" w:cs="Times New Roman"/>
                <w:sz w:val="24"/>
                <w:szCs w:val="24"/>
              </w:rPr>
            </w:pPr>
          </w:p>
          <w:p w14:paraId="4EEF1C96" w14:textId="77777777" w:rsidR="00BA6F24" w:rsidRPr="002311CE" w:rsidRDefault="00BA6F24" w:rsidP="00D97466">
            <w:pPr>
              <w:pStyle w:val="Snum"/>
            </w:pPr>
            <w:r w:rsidRPr="002311CE">
              <w:t>(allkirjastatud digitaalselt)</w:t>
            </w:r>
          </w:p>
          <w:p w14:paraId="4EEF1C97" w14:textId="77777777" w:rsidR="00BA6F24" w:rsidRPr="00CD6EC5" w:rsidRDefault="00BA6F24" w:rsidP="00D97466">
            <w:pPr>
              <w:tabs>
                <w:tab w:val="left" w:pos="567"/>
              </w:tabs>
              <w:ind w:left="0"/>
              <w:rPr>
                <w:rFonts w:ascii="Times New Roman" w:hAnsi="Times New Roman" w:cs="Times New Roman"/>
                <w:sz w:val="24"/>
                <w:szCs w:val="24"/>
              </w:rPr>
            </w:pPr>
          </w:p>
          <w:p w14:paraId="4EEF1C99" w14:textId="699C0222" w:rsidR="00BA6F24" w:rsidRDefault="00BA6F24" w:rsidP="00D97466">
            <w:pPr>
              <w:ind w:left="-45"/>
              <w:rPr>
                <w:rFonts w:ascii="Times New Roman" w:hAnsi="Times New Roman" w:cs="Times New Roman"/>
                <w:sz w:val="24"/>
                <w:szCs w:val="24"/>
              </w:rPr>
            </w:pPr>
          </w:p>
        </w:tc>
        <w:tc>
          <w:tcPr>
            <w:tcW w:w="4662" w:type="dxa"/>
          </w:tcPr>
          <w:p w14:paraId="4EEF1C9A" w14:textId="77777777" w:rsidR="00BA6F24" w:rsidRDefault="00BA6F24" w:rsidP="00D97466">
            <w:pPr>
              <w:tabs>
                <w:tab w:val="left" w:pos="567"/>
              </w:tabs>
              <w:ind w:left="0"/>
              <w:rPr>
                <w:rFonts w:ascii="Times New Roman" w:hAnsi="Times New Roman" w:cs="Times New Roman"/>
                <w:sz w:val="24"/>
                <w:szCs w:val="24"/>
              </w:rPr>
            </w:pPr>
          </w:p>
        </w:tc>
      </w:tr>
    </w:tbl>
    <w:p w14:paraId="4EEF1C9C" w14:textId="702F0561" w:rsidR="00765B50" w:rsidRDefault="005E5AF9" w:rsidP="00D97466">
      <w:pPr>
        <w:spacing w:after="0" w:line="240" w:lineRule="auto"/>
        <w:ind w:left="0"/>
        <w:rPr>
          <w:rFonts w:ascii="Times New Roman" w:hAnsi="Times New Roman" w:cs="Times New Roman"/>
          <w:sz w:val="24"/>
          <w:szCs w:val="24"/>
        </w:rPr>
      </w:pPr>
      <w:r>
        <w:rPr>
          <w:rFonts w:ascii="Times New Roman" w:hAnsi="Times New Roman" w:cs="Times New Roman"/>
          <w:sz w:val="24"/>
          <w:szCs w:val="24"/>
        </w:rPr>
        <w:t>Lauri Läänemets</w:t>
      </w:r>
    </w:p>
    <w:p w14:paraId="18FFC869" w14:textId="418382D5" w:rsidR="005E5AF9" w:rsidRDefault="005E5AF9" w:rsidP="00D97466">
      <w:pPr>
        <w:spacing w:after="0" w:line="240" w:lineRule="auto"/>
        <w:ind w:left="0"/>
        <w:rPr>
          <w:rFonts w:ascii="Times New Roman" w:hAnsi="Times New Roman" w:cs="Times New Roman"/>
          <w:sz w:val="24"/>
          <w:szCs w:val="24"/>
        </w:rPr>
      </w:pPr>
      <w:r>
        <w:rPr>
          <w:rFonts w:ascii="Times New Roman" w:hAnsi="Times New Roman" w:cs="Times New Roman"/>
          <w:sz w:val="24"/>
          <w:szCs w:val="24"/>
        </w:rPr>
        <w:t>siseminister</w:t>
      </w:r>
    </w:p>
    <w:p w14:paraId="4EEF1C9D" w14:textId="77777777" w:rsidR="00D8149E" w:rsidRDefault="00D8149E" w:rsidP="00D97466">
      <w:pPr>
        <w:spacing w:after="0" w:line="240" w:lineRule="auto"/>
        <w:ind w:left="0"/>
        <w:rPr>
          <w:rFonts w:ascii="Times New Roman" w:hAnsi="Times New Roman" w:cs="Times New Roman"/>
          <w:sz w:val="24"/>
          <w:szCs w:val="24"/>
        </w:rPr>
      </w:pPr>
    </w:p>
    <w:p w14:paraId="4EEF1C9F" w14:textId="6AC8469E" w:rsidR="00765B50" w:rsidRDefault="00D8149E" w:rsidP="009B2E9F">
      <w:pPr>
        <w:spacing w:after="0" w:line="240" w:lineRule="auto"/>
        <w:ind w:left="709" w:hanging="709"/>
        <w:rPr>
          <w:rFonts w:ascii="Times New Roman" w:hAnsi="Times New Roman" w:cs="Times New Roman"/>
          <w:sz w:val="24"/>
          <w:szCs w:val="24"/>
        </w:rPr>
      </w:pPr>
      <w:r>
        <w:rPr>
          <w:rFonts w:ascii="Times New Roman" w:hAnsi="Times New Roman" w:cs="Times New Roman"/>
          <w:sz w:val="24"/>
          <w:szCs w:val="24"/>
        </w:rPr>
        <w:t>Lisa</w:t>
      </w:r>
      <w:r w:rsidR="009B2E9F">
        <w:rPr>
          <w:rFonts w:ascii="Times New Roman" w:hAnsi="Times New Roman" w:cs="Times New Roman"/>
          <w:sz w:val="24"/>
          <w:szCs w:val="24"/>
        </w:rPr>
        <w:t xml:space="preserve"> 1.</w:t>
      </w:r>
      <w:r w:rsidR="009B2E9F">
        <w:rPr>
          <w:rFonts w:ascii="Times New Roman" w:hAnsi="Times New Roman" w:cs="Times New Roman"/>
          <w:sz w:val="24"/>
          <w:szCs w:val="24"/>
        </w:rPr>
        <w:tab/>
      </w:r>
      <w:r w:rsidR="00D2092E">
        <w:rPr>
          <w:rFonts w:ascii="Times New Roman" w:hAnsi="Times New Roman" w:cs="Times New Roman"/>
          <w:sz w:val="24"/>
          <w:szCs w:val="24"/>
        </w:rPr>
        <w:t>Seletuskiri</w:t>
      </w:r>
    </w:p>
    <w:p w14:paraId="6E359358" w14:textId="69A3924A" w:rsidR="00D2092E" w:rsidRPr="009B2E9F" w:rsidRDefault="009B2E9F" w:rsidP="009B2E9F">
      <w:pPr>
        <w:spacing w:after="0" w:line="240" w:lineRule="auto"/>
        <w:ind w:left="709" w:hanging="709"/>
        <w:rPr>
          <w:rFonts w:ascii="Times New Roman" w:hAnsi="Times New Roman" w:cs="Times New Roman"/>
          <w:sz w:val="24"/>
          <w:szCs w:val="24"/>
        </w:rPr>
      </w:pPr>
      <w:r>
        <w:rPr>
          <w:rFonts w:ascii="Times New Roman" w:hAnsi="Times New Roman" w:cs="Times New Roman"/>
          <w:sz w:val="24"/>
          <w:szCs w:val="24"/>
        </w:rPr>
        <w:t>Lisa 2.</w:t>
      </w:r>
      <w:r>
        <w:rPr>
          <w:rFonts w:ascii="Times New Roman" w:hAnsi="Times New Roman" w:cs="Times New Roman"/>
          <w:sz w:val="24"/>
          <w:szCs w:val="24"/>
        </w:rPr>
        <w:tab/>
      </w:r>
      <w:r w:rsidR="00D2092E" w:rsidRPr="009B2E9F">
        <w:rPr>
          <w:rFonts w:ascii="Times New Roman" w:hAnsi="Times New Roman" w:cs="Times New Roman"/>
          <w:sz w:val="24"/>
          <w:szCs w:val="24"/>
        </w:rPr>
        <w:t>Põhiõiguste hartaga ja puuetega inimeste õiguste konventsiooniga arvestamise kontroll-leht</w:t>
      </w:r>
    </w:p>
    <w:p w14:paraId="4EEF1CA0" w14:textId="77777777" w:rsidR="009D675B" w:rsidRPr="00CD6EC5" w:rsidRDefault="009D675B" w:rsidP="00D97466">
      <w:pPr>
        <w:spacing w:after="0" w:line="240" w:lineRule="auto"/>
        <w:ind w:left="0"/>
        <w:rPr>
          <w:rFonts w:ascii="Times New Roman" w:hAnsi="Times New Roman" w:cs="Times New Roman"/>
          <w:sz w:val="24"/>
          <w:szCs w:val="24"/>
        </w:rPr>
      </w:pPr>
    </w:p>
    <w:sectPr w:rsidR="009D675B" w:rsidRPr="00CD6EC5" w:rsidSect="009D675B">
      <w:headerReference w:type="default" r:id="rId9"/>
      <w:footerReference w:type="default" r:id="rId10"/>
      <w:footerReference w:type="first" r:id="rId11"/>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F1CA5" w14:textId="77777777" w:rsidR="000F402F" w:rsidRDefault="000F402F" w:rsidP="006C5B5F">
      <w:pPr>
        <w:spacing w:after="0" w:line="240" w:lineRule="auto"/>
      </w:pPr>
      <w:r>
        <w:separator/>
      </w:r>
    </w:p>
  </w:endnote>
  <w:endnote w:type="continuationSeparator" w:id="0">
    <w:p w14:paraId="4EEF1CA6" w14:textId="77777777" w:rsidR="000F402F" w:rsidRDefault="000F402F"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3462800"/>
      <w:docPartObj>
        <w:docPartGallery w:val="Page Numbers (Bottom of Page)"/>
        <w:docPartUnique/>
      </w:docPartObj>
    </w:sdtPr>
    <w:sdtEndPr/>
    <w:sdtContent>
      <w:p w14:paraId="187547AD" w14:textId="2355F5A2" w:rsidR="00D2092E" w:rsidRDefault="00D2092E">
        <w:pPr>
          <w:pStyle w:val="Footer"/>
          <w:jc w:val="right"/>
        </w:pPr>
        <w:r>
          <w:fldChar w:fldCharType="begin"/>
        </w:r>
        <w:r>
          <w:instrText>PAGE   \* MERGEFORMAT</w:instrText>
        </w:r>
        <w:r>
          <w:fldChar w:fldCharType="separate"/>
        </w:r>
        <w:r w:rsidR="00685E26">
          <w:rPr>
            <w:noProof/>
          </w:rPr>
          <w:t>2</w:t>
        </w:r>
        <w:r>
          <w:fldChar w:fldCharType="end"/>
        </w:r>
      </w:p>
    </w:sdtContent>
  </w:sdt>
  <w:p w14:paraId="664B71D7" w14:textId="77777777" w:rsidR="00D2092E" w:rsidRDefault="00D209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F1CA8" w14:textId="1342F88E" w:rsidR="006C5B5F" w:rsidRPr="009D675B" w:rsidRDefault="009D675B"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46122A">
      <w:rPr>
        <w:rFonts w:ascii="Times New Roman" w:hAnsi="Times New Roman" w:cs="Times New Roman"/>
        <w:noProof/>
        <w:sz w:val="20"/>
        <w:szCs w:val="20"/>
      </w:rPr>
      <w:t>12</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46122A">
      <w:rPr>
        <w:rFonts w:ascii="Times New Roman" w:hAnsi="Times New Roman" w:cs="Times New Roman"/>
        <w:noProof/>
        <w:sz w:val="20"/>
        <w:szCs w:val="20"/>
      </w:rPr>
      <w:t>12</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F1CA9" w14:textId="77777777" w:rsidR="009D675B" w:rsidRPr="009D675B" w:rsidRDefault="009D675B"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F1CA3" w14:textId="77777777" w:rsidR="000F402F" w:rsidRDefault="000F402F" w:rsidP="006C5B5F">
      <w:pPr>
        <w:spacing w:after="0" w:line="240" w:lineRule="auto"/>
      </w:pPr>
      <w:r>
        <w:separator/>
      </w:r>
    </w:p>
  </w:footnote>
  <w:footnote w:type="continuationSeparator" w:id="0">
    <w:p w14:paraId="4EEF1CA4" w14:textId="77777777" w:rsidR="000F402F" w:rsidRDefault="000F402F" w:rsidP="006C5B5F">
      <w:pPr>
        <w:spacing w:after="0" w:line="240" w:lineRule="auto"/>
      </w:pPr>
      <w:r>
        <w:continuationSeparator/>
      </w:r>
    </w:p>
  </w:footnote>
  <w:footnote w:id="1">
    <w:p w14:paraId="3915868D" w14:textId="77777777" w:rsidR="00D2092E" w:rsidRPr="005B15AB" w:rsidRDefault="00D2092E" w:rsidP="00D2092E">
      <w:pPr>
        <w:pStyle w:val="FootnoteText"/>
        <w:rPr>
          <w:lang w:val="et-EE"/>
        </w:rPr>
      </w:pPr>
      <w:r>
        <w:rPr>
          <w:rStyle w:val="FootnoteReference"/>
        </w:rPr>
        <w:footnoteRef/>
      </w:r>
      <w:r>
        <w:t xml:space="preserve"> </w:t>
      </w:r>
      <w:bookmarkStart w:id="5" w:name="_Hlk120808937"/>
      <w:r w:rsidRPr="00A30A54">
        <w:rPr>
          <w:color w:val="0070C0"/>
          <w:sz w:val="18"/>
          <w:szCs w:val="18"/>
        </w:rPr>
        <w:fldChar w:fldCharType="begin"/>
      </w:r>
      <w:r w:rsidRPr="00A30A54">
        <w:rPr>
          <w:color w:val="0070C0"/>
          <w:sz w:val="18"/>
          <w:szCs w:val="18"/>
        </w:rPr>
        <w:instrText xml:space="preserve"> HYPERLINK "https://www.riigiteataja.ee/akt/111032022001" \l "para4lg2" </w:instrText>
      </w:r>
      <w:r w:rsidRPr="00A30A54">
        <w:rPr>
          <w:color w:val="0070C0"/>
          <w:sz w:val="18"/>
          <w:szCs w:val="18"/>
        </w:rPr>
      </w:r>
      <w:r w:rsidRPr="00A30A54">
        <w:rPr>
          <w:color w:val="0070C0"/>
          <w:sz w:val="18"/>
          <w:szCs w:val="18"/>
        </w:rPr>
        <w:fldChar w:fldCharType="separate"/>
      </w:r>
      <w:r w:rsidRPr="00A30A54">
        <w:rPr>
          <w:rStyle w:val="Hyperlink"/>
          <w:color w:val="0070C0"/>
          <w:sz w:val="18"/>
          <w:szCs w:val="18"/>
        </w:rPr>
        <w:t>ÜSS2021_2027</w:t>
      </w:r>
      <w:r w:rsidRPr="00A30A54">
        <w:rPr>
          <w:color w:val="0070C0"/>
          <w:sz w:val="18"/>
          <w:szCs w:val="18"/>
        </w:rPr>
        <w:fldChar w:fldCharType="end"/>
      </w:r>
      <w:bookmarkEnd w:id="5"/>
    </w:p>
  </w:footnote>
  <w:footnote w:id="2">
    <w:p w14:paraId="09D79D27" w14:textId="77777777" w:rsidR="00D2092E" w:rsidRPr="00A30A54" w:rsidRDefault="00D2092E" w:rsidP="00D2092E">
      <w:pPr>
        <w:pStyle w:val="FootnoteText"/>
        <w:rPr>
          <w:sz w:val="18"/>
          <w:szCs w:val="18"/>
          <w:lang w:val="et-EE"/>
        </w:rPr>
      </w:pPr>
      <w:r>
        <w:rPr>
          <w:rStyle w:val="FootnoteReference"/>
        </w:rPr>
        <w:footnoteRef/>
      </w:r>
      <w:r>
        <w:t xml:space="preserve"> </w:t>
      </w:r>
      <w:proofErr w:type="spellStart"/>
      <w:r w:rsidRPr="00A30A54">
        <w:rPr>
          <w:sz w:val="18"/>
          <w:szCs w:val="18"/>
        </w:rPr>
        <w:t>Euroopa</w:t>
      </w:r>
      <w:proofErr w:type="spellEnd"/>
      <w:r w:rsidRPr="00A30A54">
        <w:rPr>
          <w:sz w:val="18"/>
          <w:szCs w:val="18"/>
        </w:rPr>
        <w:t xml:space="preserve"> </w:t>
      </w:r>
      <w:proofErr w:type="spellStart"/>
      <w:r w:rsidRPr="00A30A54">
        <w:rPr>
          <w:sz w:val="18"/>
          <w:szCs w:val="18"/>
        </w:rPr>
        <w:t>Parlamendi</w:t>
      </w:r>
      <w:proofErr w:type="spellEnd"/>
      <w:r w:rsidRPr="00A30A54">
        <w:rPr>
          <w:sz w:val="18"/>
          <w:szCs w:val="18"/>
        </w:rPr>
        <w:t xml:space="preserve"> ja </w:t>
      </w:r>
      <w:proofErr w:type="spellStart"/>
      <w:r w:rsidRPr="00A30A54">
        <w:rPr>
          <w:sz w:val="18"/>
          <w:szCs w:val="18"/>
        </w:rPr>
        <w:t>nõukogu</w:t>
      </w:r>
      <w:proofErr w:type="spellEnd"/>
      <w:r w:rsidRPr="00A30A54">
        <w:rPr>
          <w:sz w:val="18"/>
          <w:szCs w:val="18"/>
        </w:rPr>
        <w:t xml:space="preserve"> 7. </w:t>
      </w:r>
      <w:proofErr w:type="spellStart"/>
      <w:r w:rsidRPr="00A30A54">
        <w:rPr>
          <w:sz w:val="18"/>
          <w:szCs w:val="18"/>
        </w:rPr>
        <w:t>juuli</w:t>
      </w:r>
      <w:proofErr w:type="spellEnd"/>
      <w:r w:rsidRPr="00A30A54">
        <w:rPr>
          <w:sz w:val="18"/>
          <w:szCs w:val="18"/>
        </w:rPr>
        <w:t xml:space="preserve"> 2021. </w:t>
      </w:r>
      <w:proofErr w:type="spellStart"/>
      <w:r w:rsidRPr="00A30A54">
        <w:rPr>
          <w:sz w:val="18"/>
          <w:szCs w:val="18"/>
        </w:rPr>
        <w:t>aasta</w:t>
      </w:r>
      <w:proofErr w:type="spellEnd"/>
      <w:r w:rsidRPr="00A30A54">
        <w:rPr>
          <w:sz w:val="18"/>
          <w:szCs w:val="18"/>
        </w:rPr>
        <w:t xml:space="preserve"> </w:t>
      </w:r>
      <w:proofErr w:type="spellStart"/>
      <w:r w:rsidRPr="00A30A54">
        <w:rPr>
          <w:sz w:val="18"/>
          <w:szCs w:val="18"/>
        </w:rPr>
        <w:t>määrus</w:t>
      </w:r>
      <w:proofErr w:type="spellEnd"/>
      <w:r w:rsidRPr="00A30A54">
        <w:rPr>
          <w:sz w:val="18"/>
          <w:szCs w:val="18"/>
        </w:rPr>
        <w:t xml:space="preserve"> (EL) 2021/1148, </w:t>
      </w:r>
      <w:proofErr w:type="spellStart"/>
      <w:r w:rsidRPr="00A30A54">
        <w:rPr>
          <w:sz w:val="18"/>
          <w:szCs w:val="18"/>
        </w:rPr>
        <w:t>millega</w:t>
      </w:r>
      <w:proofErr w:type="spellEnd"/>
      <w:r w:rsidRPr="00A30A54">
        <w:rPr>
          <w:sz w:val="18"/>
          <w:szCs w:val="18"/>
        </w:rPr>
        <w:t xml:space="preserve"> </w:t>
      </w:r>
      <w:proofErr w:type="spellStart"/>
      <w:r w:rsidRPr="00A30A54">
        <w:rPr>
          <w:sz w:val="18"/>
          <w:szCs w:val="18"/>
        </w:rPr>
        <w:t>luuakse</w:t>
      </w:r>
      <w:proofErr w:type="spellEnd"/>
      <w:r w:rsidRPr="00A30A54">
        <w:rPr>
          <w:sz w:val="18"/>
          <w:szCs w:val="18"/>
        </w:rPr>
        <w:t xml:space="preserve"> </w:t>
      </w:r>
      <w:proofErr w:type="spellStart"/>
      <w:r w:rsidRPr="00A30A54">
        <w:rPr>
          <w:sz w:val="18"/>
          <w:szCs w:val="18"/>
        </w:rPr>
        <w:t>Integreeritud</w:t>
      </w:r>
      <w:proofErr w:type="spellEnd"/>
      <w:r w:rsidRPr="00A30A54">
        <w:rPr>
          <w:sz w:val="18"/>
          <w:szCs w:val="18"/>
        </w:rPr>
        <w:t xml:space="preserve"> Piirihalduse Fondi </w:t>
      </w:r>
      <w:proofErr w:type="spellStart"/>
      <w:r w:rsidRPr="00A30A54">
        <w:rPr>
          <w:sz w:val="18"/>
          <w:szCs w:val="18"/>
        </w:rPr>
        <w:t>osana</w:t>
      </w:r>
      <w:proofErr w:type="spellEnd"/>
      <w:r w:rsidRPr="00A30A54">
        <w:rPr>
          <w:sz w:val="18"/>
          <w:szCs w:val="18"/>
        </w:rPr>
        <w:t xml:space="preserve"> </w:t>
      </w:r>
      <w:proofErr w:type="spellStart"/>
      <w:r w:rsidRPr="00A30A54">
        <w:rPr>
          <w:sz w:val="18"/>
          <w:szCs w:val="18"/>
        </w:rPr>
        <w:t>piirihalduse</w:t>
      </w:r>
      <w:proofErr w:type="spellEnd"/>
      <w:r w:rsidRPr="00A30A54">
        <w:rPr>
          <w:sz w:val="18"/>
          <w:szCs w:val="18"/>
        </w:rPr>
        <w:t xml:space="preserve"> ja </w:t>
      </w:r>
      <w:proofErr w:type="spellStart"/>
      <w:r w:rsidRPr="00A30A54">
        <w:rPr>
          <w:sz w:val="18"/>
          <w:szCs w:val="18"/>
        </w:rPr>
        <w:t>viisapoliitika</w:t>
      </w:r>
      <w:proofErr w:type="spellEnd"/>
      <w:r w:rsidRPr="00A30A54">
        <w:rPr>
          <w:sz w:val="18"/>
          <w:szCs w:val="18"/>
        </w:rPr>
        <w:t xml:space="preserve"> </w:t>
      </w:r>
      <w:proofErr w:type="spellStart"/>
      <w:r w:rsidRPr="00A30A54">
        <w:rPr>
          <w:sz w:val="18"/>
          <w:szCs w:val="18"/>
        </w:rPr>
        <w:t>rahastu</w:t>
      </w:r>
      <w:proofErr w:type="spellEnd"/>
      <w:r w:rsidRPr="00A30A54">
        <w:rPr>
          <w:sz w:val="18"/>
          <w:szCs w:val="18"/>
        </w:rPr>
        <w:t xml:space="preserve">. – </w:t>
      </w:r>
      <w:hyperlink r:id="rId1" w:history="1">
        <w:r w:rsidRPr="00A30A54">
          <w:rPr>
            <w:rStyle w:val="Hyperlink"/>
            <w:color w:val="0070C0"/>
            <w:sz w:val="18"/>
            <w:szCs w:val="18"/>
          </w:rPr>
          <w:t>ELT L 251, 15.7.2021,</w:t>
        </w:r>
        <w:bookmarkStart w:id="41" w:name="_Hlk100137232"/>
        <w:r w:rsidRPr="00A30A54">
          <w:rPr>
            <w:rStyle w:val="Hyperlink"/>
            <w:color w:val="0070C0"/>
            <w:sz w:val="18"/>
            <w:szCs w:val="18"/>
          </w:rPr>
          <w:t xml:space="preserve"> </w:t>
        </w:r>
        <w:proofErr w:type="spellStart"/>
        <w:r w:rsidRPr="00A30A54">
          <w:rPr>
            <w:rStyle w:val="Hyperlink"/>
            <w:color w:val="0070C0"/>
            <w:sz w:val="18"/>
            <w:szCs w:val="18"/>
          </w:rPr>
          <w:t>lk</w:t>
        </w:r>
        <w:proofErr w:type="spellEnd"/>
        <w:r w:rsidRPr="00A30A54">
          <w:rPr>
            <w:rStyle w:val="Hyperlink"/>
            <w:color w:val="0070C0"/>
            <w:sz w:val="18"/>
            <w:szCs w:val="18"/>
          </w:rPr>
          <w:t xml:space="preserve"> 48–93</w:t>
        </w:r>
        <w:bookmarkEnd w:id="41"/>
      </w:hyperlink>
      <w:r w:rsidRPr="00A30A54">
        <w:rPr>
          <w:color w:val="0070C0"/>
          <w:sz w:val="18"/>
          <w:szCs w:val="18"/>
        </w:rPr>
        <w:t>.</w:t>
      </w:r>
    </w:p>
  </w:footnote>
  <w:footnote w:id="3">
    <w:p w14:paraId="2FB4910C" w14:textId="77777777" w:rsidR="00D2092E" w:rsidRPr="00A30A54" w:rsidRDefault="00D2092E" w:rsidP="00D2092E">
      <w:pPr>
        <w:pStyle w:val="FootnoteText"/>
        <w:rPr>
          <w:sz w:val="18"/>
          <w:szCs w:val="18"/>
          <w:lang w:val="et-EE"/>
        </w:rPr>
      </w:pPr>
      <w:r w:rsidRPr="00A30A54">
        <w:rPr>
          <w:rStyle w:val="FootnoteReference"/>
          <w:sz w:val="18"/>
          <w:szCs w:val="18"/>
        </w:rPr>
        <w:footnoteRef/>
      </w:r>
      <w:r w:rsidRPr="00A30A54">
        <w:rPr>
          <w:sz w:val="18"/>
          <w:szCs w:val="18"/>
          <w:lang w:val="et-EE"/>
        </w:rPr>
        <w:t xml:space="preserve"> </w:t>
      </w:r>
      <w:bookmarkStart w:id="42" w:name="_Hlk120714446"/>
      <w:r w:rsidRPr="00A30A54">
        <w:fldChar w:fldCharType="begin"/>
      </w:r>
      <w:r w:rsidRPr="00A30A54">
        <w:rPr>
          <w:color w:val="0070C0"/>
          <w:sz w:val="18"/>
          <w:szCs w:val="18"/>
          <w:lang w:val="et-EE"/>
        </w:rPr>
        <w:instrText xml:space="preserve"> HYPERLINK "https://valitsus.ee/strateegia-eesti-2035-arengukavad-ja-planeering/strateegia" </w:instrText>
      </w:r>
      <w:r w:rsidRPr="00A30A54">
        <w:fldChar w:fldCharType="separate"/>
      </w:r>
      <w:r w:rsidRPr="00A30A54">
        <w:rPr>
          <w:rStyle w:val="Hyperlink"/>
          <w:color w:val="0070C0"/>
          <w:sz w:val="18"/>
          <w:szCs w:val="18"/>
          <w:lang w:val="et-EE"/>
        </w:rPr>
        <w:t>„Eesti 2035“</w:t>
      </w:r>
      <w:r w:rsidRPr="00A30A54">
        <w:rPr>
          <w:rStyle w:val="Hyperlink"/>
          <w:color w:val="0070C0"/>
          <w:sz w:val="18"/>
          <w:szCs w:val="18"/>
        </w:rPr>
        <w:fldChar w:fldCharType="end"/>
      </w:r>
      <w:bookmarkEnd w:id="42"/>
      <w:r w:rsidRPr="00A30A54">
        <w:rPr>
          <w:rStyle w:val="Hyperlink"/>
          <w:color w:val="0070C0"/>
          <w:sz w:val="18"/>
          <w:szCs w:val="18"/>
          <w:lang w:val="et-EE"/>
        </w:rPr>
        <w:t xml:space="preserve"> </w:t>
      </w:r>
    </w:p>
  </w:footnote>
  <w:footnote w:id="4">
    <w:p w14:paraId="3D2D55D2" w14:textId="77777777" w:rsidR="00D2092E" w:rsidRPr="00A30A54" w:rsidRDefault="00D2092E" w:rsidP="00D2092E">
      <w:pPr>
        <w:pStyle w:val="FootnoteText"/>
        <w:rPr>
          <w:sz w:val="18"/>
          <w:szCs w:val="18"/>
          <w:lang w:val="et-EE"/>
        </w:rPr>
      </w:pPr>
      <w:r w:rsidRPr="00A30A54">
        <w:rPr>
          <w:rStyle w:val="FootnoteReference"/>
          <w:sz w:val="18"/>
          <w:szCs w:val="18"/>
        </w:rPr>
        <w:footnoteRef/>
      </w:r>
      <w:r w:rsidRPr="00A30A54">
        <w:rPr>
          <w:sz w:val="18"/>
          <w:szCs w:val="18"/>
          <w:lang w:val="et-EE"/>
        </w:rPr>
        <w:t xml:space="preserve"> </w:t>
      </w:r>
      <w:hyperlink r:id="rId2" w:history="1">
        <w:r w:rsidRPr="00A30A54">
          <w:rPr>
            <w:rStyle w:val="Hyperlink"/>
            <w:color w:val="0070C0"/>
            <w:sz w:val="18"/>
            <w:szCs w:val="18"/>
            <w:lang w:val="et-EE"/>
          </w:rPr>
          <w:t>„Siseturvalisuse arengukava 2020–2030“</w:t>
        </w:r>
      </w:hyperlink>
      <w:r w:rsidRPr="00A30A54">
        <w:rPr>
          <w:rStyle w:val="Hyperlink"/>
          <w:color w:val="0070C0"/>
          <w:sz w:val="18"/>
          <w:szCs w:val="18"/>
          <w:lang w:val="et-EE"/>
        </w:rPr>
        <w:t xml:space="preserve"> </w:t>
      </w:r>
    </w:p>
  </w:footnote>
  <w:footnote w:id="5">
    <w:p w14:paraId="0F4238AD" w14:textId="77777777" w:rsidR="00D2092E" w:rsidRPr="000B6071" w:rsidRDefault="00D2092E" w:rsidP="00D2092E">
      <w:pPr>
        <w:pStyle w:val="FootnoteText"/>
        <w:rPr>
          <w:lang w:val="et-EE"/>
        </w:rPr>
      </w:pPr>
      <w:r w:rsidRPr="00A30A54">
        <w:rPr>
          <w:rStyle w:val="FootnoteReference"/>
          <w:sz w:val="18"/>
          <w:szCs w:val="18"/>
          <w:lang w:val="et-EE"/>
        </w:rPr>
        <w:footnoteRef/>
      </w:r>
      <w:r w:rsidRPr="00A30A54">
        <w:rPr>
          <w:sz w:val="18"/>
          <w:szCs w:val="18"/>
          <w:lang w:val="et-EE"/>
        </w:rPr>
        <w:t xml:space="preserve"> </w:t>
      </w:r>
      <w:r w:rsidRPr="00A30A54">
        <w:rPr>
          <w:color w:val="548DD4" w:themeColor="text2" w:themeTint="99"/>
          <w:sz w:val="18"/>
          <w:szCs w:val="18"/>
          <w:lang w:val="et-EE"/>
        </w:rPr>
        <w:t>„</w:t>
      </w:r>
      <w:hyperlink r:id="rId3" w:history="1">
        <w:r w:rsidRPr="00A30A54">
          <w:rPr>
            <w:rStyle w:val="Hyperlink"/>
            <w:color w:val="548DD4" w:themeColor="text2" w:themeTint="99"/>
            <w:sz w:val="18"/>
            <w:szCs w:val="18"/>
            <w:lang w:val="et-EE"/>
          </w:rPr>
          <w:t>Vabariigi Valitsuse Välispoliitika Arengukava 2030”</w:t>
        </w:r>
      </w:hyperlink>
    </w:p>
  </w:footnote>
  <w:footnote w:id="6">
    <w:p w14:paraId="7A850116" w14:textId="77777777" w:rsidR="00D2092E" w:rsidRPr="00CD1573" w:rsidRDefault="00D2092E" w:rsidP="00D2092E">
      <w:pPr>
        <w:pStyle w:val="FootnoteText"/>
        <w:jc w:val="both"/>
        <w:rPr>
          <w:sz w:val="18"/>
          <w:szCs w:val="18"/>
          <w:lang w:val="et-EE"/>
        </w:rPr>
      </w:pPr>
      <w:r w:rsidRPr="00CD1573">
        <w:rPr>
          <w:rStyle w:val="FootnoteReference"/>
          <w:sz w:val="18"/>
          <w:szCs w:val="18"/>
        </w:rPr>
        <w:footnoteRef/>
      </w:r>
      <w:r w:rsidRPr="0071714C">
        <w:rPr>
          <w:sz w:val="18"/>
          <w:szCs w:val="18"/>
          <w:lang w:val="et-EE"/>
        </w:rPr>
        <w:t xml:space="preserve"> </w:t>
      </w:r>
      <w:r w:rsidRPr="00CD1573">
        <w:rPr>
          <w:sz w:val="18"/>
          <w:szCs w:val="18"/>
          <w:lang w:val="et-EE"/>
        </w:rPr>
        <w:t xml:space="preserve">Euroopa Parlamendi ja nõukogu 14. juuni 2021. aasta määrus (EL) 2021/1060, millega kehtestatakse </w:t>
      </w:r>
      <w:proofErr w:type="spellStart"/>
      <w:r w:rsidRPr="00CD1573">
        <w:rPr>
          <w:sz w:val="18"/>
          <w:szCs w:val="18"/>
          <w:lang w:val="et-EE"/>
        </w:rPr>
        <w:t>ühissätted</w:t>
      </w:r>
      <w:proofErr w:type="spellEnd"/>
      <w:r w:rsidRPr="00CD1573">
        <w:rPr>
          <w:sz w:val="18"/>
          <w:szCs w:val="18"/>
          <w:lang w:val="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 </w:t>
      </w:r>
      <w:hyperlink r:id="rId4" w:history="1">
        <w:r w:rsidRPr="0071714C">
          <w:rPr>
            <w:rStyle w:val="Hyperlink"/>
            <w:color w:val="0070C0"/>
            <w:sz w:val="18"/>
            <w:szCs w:val="18"/>
            <w:lang w:val="et-EE"/>
          </w:rPr>
          <w:t>ELT L 231, 30.6.2021, lk 159–706</w:t>
        </w:r>
      </w:hyperlink>
      <w:r w:rsidRPr="0071714C">
        <w:rPr>
          <w:rStyle w:val="Hyperlink"/>
          <w:sz w:val="18"/>
          <w:szCs w:val="18"/>
          <w:lang w:val="et-EE"/>
        </w:rPr>
        <w:t>.</w:t>
      </w:r>
    </w:p>
  </w:footnote>
  <w:footnote w:id="7">
    <w:p w14:paraId="5B87AAB1" w14:textId="77777777" w:rsidR="00D2092E" w:rsidRPr="00CD1573" w:rsidRDefault="00D2092E" w:rsidP="00D2092E">
      <w:pPr>
        <w:pStyle w:val="FootnoteText"/>
        <w:rPr>
          <w:sz w:val="18"/>
          <w:szCs w:val="18"/>
          <w:lang w:val="et-EE"/>
        </w:rPr>
      </w:pPr>
      <w:r w:rsidRPr="00CD1573">
        <w:rPr>
          <w:rStyle w:val="FootnoteReference"/>
          <w:sz w:val="18"/>
          <w:szCs w:val="18"/>
        </w:rPr>
        <w:footnoteRef/>
      </w:r>
      <w:r w:rsidRPr="00683BE6">
        <w:rPr>
          <w:sz w:val="18"/>
          <w:szCs w:val="18"/>
          <w:lang w:val="et-EE"/>
        </w:rPr>
        <w:t xml:space="preserve"> Euroopa Parlamendi ja nõukogu määrus (EL) 2020/852, 18. juuni 2020, millega kehtestatakse kestlike investeeringute hõlbustamise raamistik ja muudetakse määrust (EL) 2019/2088 – </w:t>
      </w:r>
      <w:hyperlink r:id="rId5" w:history="1">
        <w:r w:rsidRPr="00683BE6">
          <w:rPr>
            <w:rStyle w:val="Hyperlink"/>
            <w:color w:val="4F81BD" w:themeColor="accent1"/>
            <w:sz w:val="18"/>
            <w:szCs w:val="18"/>
            <w:lang w:val="et-EE"/>
          </w:rPr>
          <w:t>ELT L 198, 22.6.2020, lk 13—43</w:t>
        </w:r>
      </w:hyperlink>
      <w:r w:rsidRPr="00683BE6">
        <w:rPr>
          <w:sz w:val="18"/>
          <w:szCs w:val="18"/>
          <w:lang w:val="et-EE"/>
        </w:rPr>
        <w:t>.</w:t>
      </w:r>
    </w:p>
  </w:footnote>
  <w:footnote w:id="8">
    <w:p w14:paraId="7EAC3252" w14:textId="77777777" w:rsidR="00D2092E" w:rsidRPr="001D7C48" w:rsidRDefault="00D2092E" w:rsidP="00D2092E">
      <w:pPr>
        <w:pStyle w:val="FootnoteText"/>
        <w:rPr>
          <w:lang w:val="et-EE"/>
        </w:rPr>
      </w:pPr>
      <w:r>
        <w:rPr>
          <w:rStyle w:val="FootnoteReference"/>
        </w:rPr>
        <w:footnoteRef/>
      </w:r>
      <w:r w:rsidRPr="0077607E">
        <w:rPr>
          <w:lang w:val="et-EE"/>
        </w:rPr>
        <w:t xml:space="preserve"> </w:t>
      </w:r>
      <w:r>
        <w:rPr>
          <w:lang w:val="et-EE"/>
        </w:rPr>
        <w:t>Näitajad kõik kokku moodustavadki tulemused.</w:t>
      </w:r>
    </w:p>
  </w:footnote>
  <w:footnote w:id="9">
    <w:p w14:paraId="2F1374D1" w14:textId="51A2178C" w:rsidR="00D2092E" w:rsidRPr="0029611C" w:rsidRDefault="00D2092E" w:rsidP="00D2092E">
      <w:pPr>
        <w:pStyle w:val="FootnoteText"/>
        <w:rPr>
          <w:lang w:val="et-EE"/>
        </w:rPr>
      </w:pPr>
      <w:r>
        <w:rPr>
          <w:rStyle w:val="FootnoteReference"/>
        </w:rPr>
        <w:footnoteRef/>
      </w:r>
      <w:r>
        <w:t xml:space="preserve"> </w:t>
      </w:r>
      <w:del w:id="187" w:author="Aivi Kuivonen" w:date="2025-09-05T13:54:00Z">
        <w:r w:rsidDel="004F5D56">
          <w:fldChar w:fldCharType="begin"/>
        </w:r>
        <w:r w:rsidDel="004F5D56">
          <w:delInstrText>HYPERLINK "https://www.riigiteataja.ee/akt/117052022013"</w:delInstrText>
        </w:r>
        <w:r w:rsidDel="004F5D56">
          <w:fldChar w:fldCharType="separate"/>
        </w:r>
        <w:r w:rsidRPr="004F5D56" w:rsidDel="004F5D56">
          <w:rPr>
            <w:rPrChange w:id="188" w:author="Aivi Kuivonen" w:date="2025-09-05T13:54:00Z">
              <w:rPr>
                <w:rStyle w:val="Hyperlink"/>
                <w:color w:val="0070C0"/>
                <w:sz w:val="18"/>
                <w:szCs w:val="18"/>
              </w:rPr>
            </w:rPrChange>
          </w:rPr>
          <w:delText>Ühendmäärus</w:delText>
        </w:r>
        <w:r w:rsidDel="004F5D56">
          <w:fldChar w:fldCharType="end"/>
        </w:r>
      </w:del>
      <w:ins w:id="189" w:author="Aivi Kuivonen" w:date="2025-09-05T13:54:00Z">
        <w:r w:rsidR="004F5D56">
          <w:rPr>
            <w:sz w:val="18"/>
            <w:szCs w:val="18"/>
          </w:rPr>
          <w:fldChar w:fldCharType="begin"/>
        </w:r>
        <w:r w:rsidR="004F5D56">
          <w:rPr>
            <w:sz w:val="18"/>
            <w:szCs w:val="18"/>
          </w:rPr>
          <w:instrText>HYPERLINK "https://www.riigiteataja.ee/akt/117052022013?leiaKehtiv"</w:instrText>
        </w:r>
        <w:r w:rsidR="004F5D56">
          <w:rPr>
            <w:sz w:val="18"/>
            <w:szCs w:val="18"/>
          </w:rPr>
        </w:r>
        <w:r w:rsidR="004F5D56">
          <w:rPr>
            <w:sz w:val="18"/>
            <w:szCs w:val="18"/>
          </w:rPr>
          <w:fldChar w:fldCharType="separate"/>
        </w:r>
        <w:proofErr w:type="spellStart"/>
        <w:r w:rsidR="004F5D56" w:rsidRPr="004F5D56">
          <w:rPr>
            <w:rStyle w:val="Hyperlink"/>
            <w:sz w:val="18"/>
            <w:szCs w:val="18"/>
          </w:rPr>
          <w:t>Ühendmäärus</w:t>
        </w:r>
        <w:proofErr w:type="spellEnd"/>
        <w:r w:rsidR="004F5D56">
          <w:rPr>
            <w:sz w:val="18"/>
            <w:szCs w:val="18"/>
          </w:rPr>
          <w:fldChar w:fldCharType="end"/>
        </w:r>
      </w:ins>
      <w:r>
        <w:rPr>
          <w:rStyle w:val="Hyperlink"/>
          <w:color w:val="0070C0"/>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F1CA7" w14:textId="77777777" w:rsidR="009D675B" w:rsidRPr="009D675B" w:rsidRDefault="009D675B"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1519F"/>
    <w:multiLevelType w:val="multilevel"/>
    <w:tmpl w:val="78D4C20C"/>
    <w:lvl w:ilvl="0">
      <w:start w:val="1"/>
      <w:numFmt w:val="decimal"/>
      <w:lvlText w:val="%1."/>
      <w:lvlJc w:val="left"/>
      <w:pPr>
        <w:ind w:left="720" w:hanging="360"/>
      </w:pPr>
      <w:rPr>
        <w:rFonts w:cs="Times New Roman" w:hint="default"/>
        <w:i w:val="0"/>
        <w:color w:val="auto"/>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3B514966"/>
    <w:multiLevelType w:val="hybridMultilevel"/>
    <w:tmpl w:val="FF7005F8"/>
    <w:lvl w:ilvl="0" w:tplc="04250001">
      <w:start w:val="1"/>
      <w:numFmt w:val="bullet"/>
      <w:lvlText w:val=""/>
      <w:lvlJc w:val="left"/>
      <w:pPr>
        <w:ind w:left="1490" w:hanging="360"/>
      </w:pPr>
      <w:rPr>
        <w:rFonts w:ascii="Symbol" w:hAnsi="Symbol" w:hint="default"/>
      </w:rPr>
    </w:lvl>
    <w:lvl w:ilvl="1" w:tplc="04250003" w:tentative="1">
      <w:start w:val="1"/>
      <w:numFmt w:val="bullet"/>
      <w:lvlText w:val="o"/>
      <w:lvlJc w:val="left"/>
      <w:pPr>
        <w:ind w:left="2210" w:hanging="360"/>
      </w:pPr>
      <w:rPr>
        <w:rFonts w:ascii="Courier New" w:hAnsi="Courier New" w:cs="Courier New" w:hint="default"/>
      </w:rPr>
    </w:lvl>
    <w:lvl w:ilvl="2" w:tplc="04250005" w:tentative="1">
      <w:start w:val="1"/>
      <w:numFmt w:val="bullet"/>
      <w:lvlText w:val=""/>
      <w:lvlJc w:val="left"/>
      <w:pPr>
        <w:ind w:left="2930" w:hanging="360"/>
      </w:pPr>
      <w:rPr>
        <w:rFonts w:ascii="Wingdings" w:hAnsi="Wingdings" w:hint="default"/>
      </w:rPr>
    </w:lvl>
    <w:lvl w:ilvl="3" w:tplc="04250001" w:tentative="1">
      <w:start w:val="1"/>
      <w:numFmt w:val="bullet"/>
      <w:lvlText w:val=""/>
      <w:lvlJc w:val="left"/>
      <w:pPr>
        <w:ind w:left="3650" w:hanging="360"/>
      </w:pPr>
      <w:rPr>
        <w:rFonts w:ascii="Symbol" w:hAnsi="Symbol" w:hint="default"/>
      </w:rPr>
    </w:lvl>
    <w:lvl w:ilvl="4" w:tplc="04250003" w:tentative="1">
      <w:start w:val="1"/>
      <w:numFmt w:val="bullet"/>
      <w:lvlText w:val="o"/>
      <w:lvlJc w:val="left"/>
      <w:pPr>
        <w:ind w:left="4370" w:hanging="360"/>
      </w:pPr>
      <w:rPr>
        <w:rFonts w:ascii="Courier New" w:hAnsi="Courier New" w:cs="Courier New" w:hint="default"/>
      </w:rPr>
    </w:lvl>
    <w:lvl w:ilvl="5" w:tplc="04250005" w:tentative="1">
      <w:start w:val="1"/>
      <w:numFmt w:val="bullet"/>
      <w:lvlText w:val=""/>
      <w:lvlJc w:val="left"/>
      <w:pPr>
        <w:ind w:left="5090" w:hanging="360"/>
      </w:pPr>
      <w:rPr>
        <w:rFonts w:ascii="Wingdings" w:hAnsi="Wingdings" w:hint="default"/>
      </w:rPr>
    </w:lvl>
    <w:lvl w:ilvl="6" w:tplc="04250001" w:tentative="1">
      <w:start w:val="1"/>
      <w:numFmt w:val="bullet"/>
      <w:lvlText w:val=""/>
      <w:lvlJc w:val="left"/>
      <w:pPr>
        <w:ind w:left="5810" w:hanging="360"/>
      </w:pPr>
      <w:rPr>
        <w:rFonts w:ascii="Symbol" w:hAnsi="Symbol" w:hint="default"/>
      </w:rPr>
    </w:lvl>
    <w:lvl w:ilvl="7" w:tplc="04250003" w:tentative="1">
      <w:start w:val="1"/>
      <w:numFmt w:val="bullet"/>
      <w:lvlText w:val="o"/>
      <w:lvlJc w:val="left"/>
      <w:pPr>
        <w:ind w:left="6530" w:hanging="360"/>
      </w:pPr>
      <w:rPr>
        <w:rFonts w:ascii="Courier New" w:hAnsi="Courier New" w:cs="Courier New" w:hint="default"/>
      </w:rPr>
    </w:lvl>
    <w:lvl w:ilvl="8" w:tplc="04250005" w:tentative="1">
      <w:start w:val="1"/>
      <w:numFmt w:val="bullet"/>
      <w:lvlText w:val=""/>
      <w:lvlJc w:val="left"/>
      <w:pPr>
        <w:ind w:left="7250" w:hanging="360"/>
      </w:pPr>
      <w:rPr>
        <w:rFonts w:ascii="Wingdings" w:hAnsi="Wingdings" w:hint="default"/>
      </w:rPr>
    </w:lvl>
  </w:abstractNum>
  <w:abstractNum w:abstractNumId="2" w15:restartNumberingAfterBreak="0">
    <w:nsid w:val="47B958EB"/>
    <w:multiLevelType w:val="multilevel"/>
    <w:tmpl w:val="C12C4C0C"/>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3965A35"/>
    <w:multiLevelType w:val="hybridMultilevel"/>
    <w:tmpl w:val="5316F8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1B1E89"/>
    <w:multiLevelType w:val="hybridMultilevel"/>
    <w:tmpl w:val="2E7841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41587216">
    <w:abstractNumId w:val="0"/>
  </w:num>
  <w:num w:numId="2" w16cid:durableId="609052738">
    <w:abstractNumId w:val="4"/>
  </w:num>
  <w:num w:numId="3" w16cid:durableId="282814027">
    <w:abstractNumId w:val="1"/>
  </w:num>
  <w:num w:numId="4" w16cid:durableId="433670149">
    <w:abstractNumId w:val="2"/>
  </w:num>
  <w:num w:numId="5" w16cid:durableId="146758007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vi Kuivonen">
    <w15:presenceInfo w15:providerId="None" w15:userId="Aivi Kuivon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C29"/>
    <w:rsid w:val="00050593"/>
    <w:rsid w:val="00051C8E"/>
    <w:rsid w:val="00070B50"/>
    <w:rsid w:val="000C78EE"/>
    <w:rsid w:val="000E1481"/>
    <w:rsid w:val="000F402F"/>
    <w:rsid w:val="00107219"/>
    <w:rsid w:val="00112F77"/>
    <w:rsid w:val="001A4AAD"/>
    <w:rsid w:val="002311CE"/>
    <w:rsid w:val="00232BC8"/>
    <w:rsid w:val="00271C29"/>
    <w:rsid w:val="002B6007"/>
    <w:rsid w:val="002C7FC3"/>
    <w:rsid w:val="002F71AA"/>
    <w:rsid w:val="00315069"/>
    <w:rsid w:val="00324906"/>
    <w:rsid w:val="00403315"/>
    <w:rsid w:val="004162E2"/>
    <w:rsid w:val="00421E1F"/>
    <w:rsid w:val="00442B4D"/>
    <w:rsid w:val="0046122A"/>
    <w:rsid w:val="004B2AAF"/>
    <w:rsid w:val="004B5E7C"/>
    <w:rsid w:val="004E1881"/>
    <w:rsid w:val="004E3B00"/>
    <w:rsid w:val="004F5D56"/>
    <w:rsid w:val="0054123C"/>
    <w:rsid w:val="005442C4"/>
    <w:rsid w:val="00546592"/>
    <w:rsid w:val="005A6BE7"/>
    <w:rsid w:val="005D7009"/>
    <w:rsid w:val="005E5AF9"/>
    <w:rsid w:val="006141EE"/>
    <w:rsid w:val="00621527"/>
    <w:rsid w:val="00624D3C"/>
    <w:rsid w:val="00627303"/>
    <w:rsid w:val="0063372B"/>
    <w:rsid w:val="00667BF1"/>
    <w:rsid w:val="00671945"/>
    <w:rsid w:val="00685E26"/>
    <w:rsid w:val="006C5B5F"/>
    <w:rsid w:val="00742F67"/>
    <w:rsid w:val="00765B50"/>
    <w:rsid w:val="0078284B"/>
    <w:rsid w:val="00787415"/>
    <w:rsid w:val="007A4F9D"/>
    <w:rsid w:val="007B01EB"/>
    <w:rsid w:val="007D2708"/>
    <w:rsid w:val="007D527F"/>
    <w:rsid w:val="007E0BD8"/>
    <w:rsid w:val="007E3A91"/>
    <w:rsid w:val="0086438E"/>
    <w:rsid w:val="00870CB7"/>
    <w:rsid w:val="00870E19"/>
    <w:rsid w:val="00874F4C"/>
    <w:rsid w:val="00884ECF"/>
    <w:rsid w:val="0089363A"/>
    <w:rsid w:val="0089567D"/>
    <w:rsid w:val="00926CD5"/>
    <w:rsid w:val="009312D7"/>
    <w:rsid w:val="00933056"/>
    <w:rsid w:val="0093570B"/>
    <w:rsid w:val="009703BE"/>
    <w:rsid w:val="009936E4"/>
    <w:rsid w:val="009B2E9F"/>
    <w:rsid w:val="009C656D"/>
    <w:rsid w:val="009D1CBC"/>
    <w:rsid w:val="009D675B"/>
    <w:rsid w:val="00A055B9"/>
    <w:rsid w:val="00A27F56"/>
    <w:rsid w:val="00A30A54"/>
    <w:rsid w:val="00AC4255"/>
    <w:rsid w:val="00AC72D4"/>
    <w:rsid w:val="00AE114B"/>
    <w:rsid w:val="00AF5F00"/>
    <w:rsid w:val="00B20A0D"/>
    <w:rsid w:val="00B21E4C"/>
    <w:rsid w:val="00B74547"/>
    <w:rsid w:val="00BA6F24"/>
    <w:rsid w:val="00BB6D6E"/>
    <w:rsid w:val="00C36AA8"/>
    <w:rsid w:val="00C41777"/>
    <w:rsid w:val="00C837E6"/>
    <w:rsid w:val="00CC0132"/>
    <w:rsid w:val="00CD6EC5"/>
    <w:rsid w:val="00D06467"/>
    <w:rsid w:val="00D2092E"/>
    <w:rsid w:val="00D216F8"/>
    <w:rsid w:val="00D21FBE"/>
    <w:rsid w:val="00D307D8"/>
    <w:rsid w:val="00D50BDF"/>
    <w:rsid w:val="00D654D9"/>
    <w:rsid w:val="00D73579"/>
    <w:rsid w:val="00D8149E"/>
    <w:rsid w:val="00D919DE"/>
    <w:rsid w:val="00D92197"/>
    <w:rsid w:val="00D97466"/>
    <w:rsid w:val="00DC4A13"/>
    <w:rsid w:val="00E26533"/>
    <w:rsid w:val="00E86421"/>
    <w:rsid w:val="00E9504B"/>
    <w:rsid w:val="00F20801"/>
    <w:rsid w:val="00F54900"/>
    <w:rsid w:val="00F62A2E"/>
    <w:rsid w:val="00F74ECE"/>
    <w:rsid w:val="00F8296E"/>
    <w:rsid w:val="00F83925"/>
    <w:rsid w:val="00FE20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F1C7E"/>
  <w15:docId w15:val="{67D000AE-F15A-4FDF-B6D4-1B57124F5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23C"/>
    <w:pPr>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character" w:styleId="Hyperlink">
    <w:name w:val="Hyperlink"/>
    <w:basedOn w:val="DefaultParagraphFont"/>
    <w:uiPriority w:val="99"/>
    <w:rsid w:val="00D2092E"/>
    <w:rPr>
      <w:rFonts w:cs="Times New Roman"/>
      <w:color w:val="777777"/>
      <w:u w:val="none"/>
      <w:effect w:val="none"/>
    </w:rPr>
  </w:style>
  <w:style w:type="paragraph" w:styleId="FootnoteText">
    <w:name w:val="footnote text"/>
    <w:basedOn w:val="Normal"/>
    <w:link w:val="FootnoteTextChar"/>
    <w:uiPriority w:val="99"/>
    <w:unhideWhenUsed/>
    <w:rsid w:val="00D2092E"/>
    <w:pPr>
      <w:spacing w:after="0" w:line="240" w:lineRule="auto"/>
      <w:ind w:left="0"/>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D2092E"/>
    <w:rPr>
      <w:rFonts w:ascii="Times New Roman" w:eastAsia="Times New Roman" w:hAnsi="Times New Roman" w:cs="Times New Roman"/>
      <w:sz w:val="20"/>
      <w:szCs w:val="20"/>
      <w:lang w:val="en-GB"/>
    </w:rPr>
  </w:style>
  <w:style w:type="character" w:styleId="FootnoteReference">
    <w:name w:val="footnote reference"/>
    <w:basedOn w:val="DefaultParagraphFont"/>
    <w:semiHidden/>
    <w:unhideWhenUsed/>
    <w:rsid w:val="00D2092E"/>
    <w:rPr>
      <w:vertAlign w:val="superscript"/>
    </w:rPr>
  </w:style>
  <w:style w:type="paragraph" w:styleId="ListParagraph">
    <w:name w:val="List Paragraph"/>
    <w:basedOn w:val="Normal"/>
    <w:uiPriority w:val="34"/>
    <w:qFormat/>
    <w:rsid w:val="00D2092E"/>
    <w:pPr>
      <w:ind w:left="720"/>
      <w:contextualSpacing/>
    </w:pPr>
  </w:style>
  <w:style w:type="paragraph" w:styleId="Revision">
    <w:name w:val="Revision"/>
    <w:hidden/>
    <w:uiPriority w:val="99"/>
    <w:semiHidden/>
    <w:rsid w:val="00787415"/>
    <w:pPr>
      <w:spacing w:after="0" w:line="240" w:lineRule="auto"/>
    </w:pPr>
  </w:style>
  <w:style w:type="character" w:styleId="CommentReference">
    <w:name w:val="annotation reference"/>
    <w:basedOn w:val="DefaultParagraphFont"/>
    <w:uiPriority w:val="99"/>
    <w:semiHidden/>
    <w:unhideWhenUsed/>
    <w:rsid w:val="00107219"/>
    <w:rPr>
      <w:sz w:val="16"/>
      <w:szCs w:val="16"/>
    </w:rPr>
  </w:style>
  <w:style w:type="paragraph" w:styleId="CommentText">
    <w:name w:val="annotation text"/>
    <w:basedOn w:val="Normal"/>
    <w:link w:val="CommentTextChar"/>
    <w:uiPriority w:val="99"/>
    <w:unhideWhenUsed/>
    <w:rsid w:val="00107219"/>
    <w:pPr>
      <w:spacing w:line="240" w:lineRule="auto"/>
    </w:pPr>
    <w:rPr>
      <w:sz w:val="20"/>
      <w:szCs w:val="20"/>
    </w:rPr>
  </w:style>
  <w:style w:type="character" w:customStyle="1" w:styleId="CommentTextChar">
    <w:name w:val="Comment Text Char"/>
    <w:basedOn w:val="DefaultParagraphFont"/>
    <w:link w:val="CommentText"/>
    <w:uiPriority w:val="99"/>
    <w:rsid w:val="00107219"/>
    <w:rPr>
      <w:sz w:val="20"/>
      <w:szCs w:val="20"/>
    </w:rPr>
  </w:style>
  <w:style w:type="paragraph" w:styleId="CommentSubject">
    <w:name w:val="annotation subject"/>
    <w:basedOn w:val="CommentText"/>
    <w:next w:val="CommentText"/>
    <w:link w:val="CommentSubjectChar"/>
    <w:uiPriority w:val="99"/>
    <w:semiHidden/>
    <w:unhideWhenUsed/>
    <w:rsid w:val="00107219"/>
    <w:rPr>
      <w:b/>
      <w:bCs/>
    </w:rPr>
  </w:style>
  <w:style w:type="character" w:customStyle="1" w:styleId="CommentSubjectChar">
    <w:name w:val="Comment Subject Char"/>
    <w:basedOn w:val="CommentTextChar"/>
    <w:link w:val="CommentSubject"/>
    <w:uiPriority w:val="99"/>
    <w:semiHidden/>
    <w:rsid w:val="00107219"/>
    <w:rPr>
      <w:b/>
      <w:bCs/>
      <w:sz w:val="20"/>
      <w:szCs w:val="20"/>
    </w:rPr>
  </w:style>
  <w:style w:type="paragraph" w:customStyle="1" w:styleId="Default">
    <w:name w:val="Default"/>
    <w:rsid w:val="00F54900"/>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4F5D56"/>
    <w:rPr>
      <w:color w:val="800080" w:themeColor="followedHyperlink"/>
      <w:u w:val="single"/>
    </w:rPr>
  </w:style>
  <w:style w:type="character" w:customStyle="1" w:styleId="UnresolvedMention1">
    <w:name w:val="Unresolved Mention1"/>
    <w:basedOn w:val="DefaultParagraphFont"/>
    <w:uiPriority w:val="99"/>
    <w:semiHidden/>
    <w:unhideWhenUsed/>
    <w:rsid w:val="004F5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vm.ee/ministeerium-riiklik-protokoll-press/eesti-valispoliitika-arengukava-2030?view_instance=0&amp;current_page=1" TargetMode="External"/><Relationship Id="rId2" Type="http://schemas.openxmlformats.org/officeDocument/2006/relationships/hyperlink" Target="https://www.siseministeerium.ee/ministeerium-ja-kontaktid/kaasamine-osalemine/siseturvalisuse-arengukava-2020-2030" TargetMode="External"/><Relationship Id="rId1" Type="http://schemas.openxmlformats.org/officeDocument/2006/relationships/hyperlink" Target="https://eur-lex.europa.eu/legal-content/ET/TXT/?uri=CELEX%3A32021R1148" TargetMode="External"/><Relationship Id="rId5" Type="http://schemas.openxmlformats.org/officeDocument/2006/relationships/hyperlink" Target="https://eur-lex.europa.eu/legal-content/ET/TXT/?uri=CELEX%3A32020R0852&amp;qid=1669884658950" TargetMode="External"/><Relationship Id="rId4" Type="http://schemas.openxmlformats.org/officeDocument/2006/relationships/hyperlink" Target="https://eur-lex.europa.eu/legal-content/ET/TXT/HTML/?uri=CELEX:32021R1060&amp;from=EN"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3281</Words>
  <Characters>19034</Characters>
  <Application>Microsoft Office Word</Application>
  <DocSecurity>0</DocSecurity>
  <Lines>158</Lines>
  <Paragraphs>44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22271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Aivi Kuivonen</cp:lastModifiedBy>
  <cp:revision>6</cp:revision>
  <dcterms:created xsi:type="dcterms:W3CDTF">2025-10-13T08:26:00Z</dcterms:created>
  <dcterms:modified xsi:type="dcterms:W3CDTF">2025-10-13T09:19:00Z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